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EAA36" w14:textId="77777777" w:rsidR="004A1356" w:rsidRDefault="004A1356" w:rsidP="004A1356">
      <w:pPr>
        <w:shd w:val="clear" w:color="auto" w:fill="FFFFFF"/>
        <w:spacing w:after="0" w:line="240" w:lineRule="auto"/>
        <w:jc w:val="center"/>
        <w:textAlignment w:val="baseline"/>
        <w:outlineLvl w:val="1"/>
        <w:rPr>
          <w:ins w:id="0" w:author="UCHITEL2" w:date="2022-09-17T14:57:00Z"/>
          <w:rFonts w:ascii="Times New Roman" w:eastAsia="Times New Roman" w:hAnsi="Times New Roman" w:cs="Times New Roman"/>
          <w:b/>
          <w:bCs/>
          <w:color w:val="1E2120"/>
          <w:sz w:val="26"/>
          <w:szCs w:val="26"/>
          <w:lang w:eastAsia="ru-RU"/>
        </w:rPr>
      </w:pPr>
      <w:ins w:id="1" w:author="UCHITEL2" w:date="2022-09-17T14:57:00Z">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ins>
    </w:p>
    <w:p w14:paraId="4754D2ED" w14:textId="77777777" w:rsidR="004A1356" w:rsidRDefault="004A1356" w:rsidP="004A1356">
      <w:pPr>
        <w:shd w:val="clear" w:color="auto" w:fill="FFFFFF"/>
        <w:spacing w:after="0" w:line="240" w:lineRule="auto"/>
        <w:jc w:val="center"/>
        <w:textAlignment w:val="baseline"/>
        <w:outlineLvl w:val="1"/>
        <w:rPr>
          <w:ins w:id="2" w:author="UCHITEL2" w:date="2022-09-17T14:57:00Z"/>
          <w:rFonts w:ascii="Times New Roman" w:eastAsia="Times New Roman" w:hAnsi="Times New Roman" w:cs="Times New Roman"/>
          <w:b/>
          <w:bCs/>
          <w:color w:val="1E2120"/>
          <w:sz w:val="26"/>
          <w:szCs w:val="26"/>
          <w:lang w:eastAsia="ru-RU"/>
        </w:rPr>
      </w:pPr>
      <w:ins w:id="3" w:author="UCHITEL2" w:date="2022-09-17T14:57:00Z">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ins>
    </w:p>
    <w:p w14:paraId="1C2CAADD" w14:textId="77777777" w:rsidR="004A1356" w:rsidRDefault="004A1356" w:rsidP="004A1356">
      <w:pPr>
        <w:shd w:val="clear" w:color="auto" w:fill="FFFFFF"/>
        <w:spacing w:after="0" w:line="240" w:lineRule="auto"/>
        <w:jc w:val="center"/>
        <w:textAlignment w:val="baseline"/>
        <w:outlineLvl w:val="1"/>
        <w:rPr>
          <w:ins w:id="4" w:author="UCHITEL2" w:date="2022-09-17T14:57:00Z"/>
          <w:rFonts w:ascii="Times New Roman" w:eastAsia="Times New Roman" w:hAnsi="Times New Roman" w:cs="Times New Roman"/>
          <w:b/>
          <w:bCs/>
          <w:color w:val="1E2120"/>
          <w:sz w:val="26"/>
          <w:szCs w:val="26"/>
          <w:lang w:eastAsia="ru-RU"/>
        </w:rPr>
      </w:pPr>
    </w:p>
    <w:p w14:paraId="78A38ED0" w14:textId="77777777" w:rsidR="004A1356" w:rsidRDefault="004A1356" w:rsidP="004A1356">
      <w:pPr>
        <w:shd w:val="clear" w:color="auto" w:fill="FFFFFF"/>
        <w:spacing w:after="0" w:line="360" w:lineRule="atLeast"/>
        <w:textAlignment w:val="baseline"/>
        <w:outlineLvl w:val="1"/>
        <w:rPr>
          <w:ins w:id="5" w:author="UCHITEL2" w:date="2022-09-17T14:57:00Z"/>
          <w:rFonts w:ascii="Times New Roman" w:eastAsia="Times New Roman" w:hAnsi="Times New Roman" w:cs="Times New Roman"/>
          <w:bCs/>
          <w:color w:val="1E2120"/>
          <w:sz w:val="24"/>
          <w:szCs w:val="24"/>
          <w:lang w:eastAsia="ru-RU"/>
        </w:rPr>
      </w:pPr>
      <w:ins w:id="6" w:author="UCHITEL2" w:date="2022-09-17T14:57:00Z">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ins>
    </w:p>
    <w:p w14:paraId="35AABA0C" w14:textId="77777777" w:rsidR="004A1356" w:rsidRDefault="004A1356" w:rsidP="004A1356">
      <w:pPr>
        <w:shd w:val="clear" w:color="auto" w:fill="FFFFFF"/>
        <w:spacing w:after="0" w:line="360" w:lineRule="atLeast"/>
        <w:textAlignment w:val="baseline"/>
        <w:outlineLvl w:val="1"/>
        <w:rPr>
          <w:ins w:id="7" w:author="UCHITEL2" w:date="2022-09-17T14:57:00Z"/>
          <w:rFonts w:ascii="Times New Roman" w:eastAsia="Times New Roman" w:hAnsi="Times New Roman" w:cs="Times New Roman"/>
          <w:bCs/>
          <w:color w:val="1E2120"/>
          <w:sz w:val="24"/>
          <w:szCs w:val="24"/>
          <w:lang w:eastAsia="ru-RU"/>
        </w:rPr>
      </w:pPr>
      <w:ins w:id="8" w:author="UCHITEL2" w:date="2022-09-17T14:57:00Z">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ins>
    </w:p>
    <w:p w14:paraId="71B03B31" w14:textId="77777777" w:rsidR="004A1356" w:rsidRDefault="004A1356" w:rsidP="004A1356">
      <w:pPr>
        <w:shd w:val="clear" w:color="auto" w:fill="FFFFFF"/>
        <w:spacing w:after="0" w:line="360" w:lineRule="atLeast"/>
        <w:textAlignment w:val="baseline"/>
        <w:outlineLvl w:val="1"/>
        <w:rPr>
          <w:ins w:id="9" w:author="UCHITEL2" w:date="2022-09-17T14:57:00Z"/>
          <w:rFonts w:ascii="Times New Roman" w:eastAsia="Times New Roman" w:hAnsi="Times New Roman" w:cs="Times New Roman"/>
          <w:bCs/>
          <w:color w:val="1E2120"/>
          <w:sz w:val="24"/>
          <w:szCs w:val="24"/>
          <w:lang w:eastAsia="ru-RU"/>
        </w:rPr>
      </w:pPr>
      <w:ins w:id="10" w:author="UCHITEL2" w:date="2022-09-17T14:57:00Z">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ins>
    </w:p>
    <w:p w14:paraId="10DBC908" w14:textId="77777777" w:rsidR="004A1356" w:rsidRDefault="004A1356" w:rsidP="004A1356">
      <w:pPr>
        <w:shd w:val="clear" w:color="auto" w:fill="FFFFFF"/>
        <w:spacing w:after="0" w:line="360" w:lineRule="atLeast"/>
        <w:textAlignment w:val="baseline"/>
        <w:outlineLvl w:val="1"/>
        <w:rPr>
          <w:ins w:id="11" w:author="UCHITEL2" w:date="2022-09-17T14:57:00Z"/>
          <w:rFonts w:ascii="Times New Roman" w:eastAsia="Times New Roman" w:hAnsi="Times New Roman" w:cs="Times New Roman"/>
          <w:bCs/>
          <w:color w:val="1E2120"/>
          <w:sz w:val="24"/>
          <w:szCs w:val="24"/>
          <w:lang w:eastAsia="ru-RU"/>
        </w:rPr>
      </w:pPr>
      <w:ins w:id="12" w:author="UCHITEL2" w:date="2022-09-17T14:57:00Z">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ins>
    </w:p>
    <w:p w14:paraId="5ABBDFB1" w14:textId="77777777" w:rsidR="004A1356" w:rsidRDefault="004A1356" w:rsidP="004A1356">
      <w:pPr>
        <w:spacing w:after="0" w:line="360" w:lineRule="atLeast"/>
        <w:jc w:val="both"/>
        <w:rPr>
          <w:ins w:id="13" w:author="UCHITEL2" w:date="2022-09-17T14:57:00Z"/>
          <w:rFonts w:ascii="Times New Roman" w:hAnsi="Times New Roman" w:cs="Times New Roman"/>
          <w:sz w:val="26"/>
          <w:szCs w:val="26"/>
        </w:rPr>
      </w:pPr>
    </w:p>
    <w:p w14:paraId="380C62E6" w14:textId="1ED5A7E8" w:rsidR="007D4883" w:rsidDel="004A1356" w:rsidRDefault="007D4883" w:rsidP="007D4883">
      <w:pPr>
        <w:shd w:val="clear" w:color="auto" w:fill="FFFFFF"/>
        <w:spacing w:after="0" w:line="240" w:lineRule="auto"/>
        <w:jc w:val="center"/>
        <w:textAlignment w:val="baseline"/>
        <w:outlineLvl w:val="1"/>
        <w:rPr>
          <w:del w:id="14" w:author="UCHITEL2" w:date="2022-09-17T14:57:00Z"/>
          <w:rFonts w:ascii="Times New Roman" w:eastAsia="Times New Roman" w:hAnsi="Times New Roman" w:cs="Times New Roman"/>
          <w:b/>
          <w:bCs/>
          <w:color w:val="1E2120"/>
          <w:sz w:val="26"/>
          <w:szCs w:val="26"/>
          <w:lang w:eastAsia="ru-RU"/>
        </w:rPr>
      </w:pPr>
      <w:del w:id="15" w:author="UCHITEL2" w:date="2022-09-17T14:57:00Z">
        <w:r w:rsidDel="004A1356">
          <w:rPr>
            <w:rFonts w:ascii="Times New Roman" w:eastAsia="Times New Roman" w:hAnsi="Times New Roman" w:cs="Times New Roman"/>
            <w:b/>
            <w:bCs/>
            <w:color w:val="1E2120"/>
            <w:sz w:val="26"/>
            <w:szCs w:val="26"/>
            <w:lang w:eastAsia="ru-RU"/>
          </w:rPr>
          <w:delText xml:space="preserve">МУНИЦИПАЛЬНОЕ БЮДЖЕТНОЕ ОБЩЕОБРАЗОВАТЕЛЬНОЕ УЧРЕЖДЕНИЕ </w:delText>
        </w:r>
      </w:del>
    </w:p>
    <w:p w14:paraId="4E3AD331" w14:textId="12F4D474" w:rsidR="007D4883" w:rsidDel="004A1356" w:rsidRDefault="007D4883" w:rsidP="007D4883">
      <w:pPr>
        <w:shd w:val="clear" w:color="auto" w:fill="FFFFFF"/>
        <w:spacing w:after="0" w:line="240" w:lineRule="auto"/>
        <w:jc w:val="center"/>
        <w:textAlignment w:val="baseline"/>
        <w:outlineLvl w:val="1"/>
        <w:rPr>
          <w:del w:id="16" w:author="UCHITEL2" w:date="2022-09-17T14:57:00Z"/>
          <w:rFonts w:ascii="Times New Roman" w:eastAsia="Times New Roman" w:hAnsi="Times New Roman" w:cs="Times New Roman"/>
          <w:b/>
          <w:bCs/>
          <w:color w:val="1E2120"/>
          <w:sz w:val="26"/>
          <w:szCs w:val="26"/>
          <w:lang w:eastAsia="ru-RU"/>
        </w:rPr>
      </w:pPr>
      <w:del w:id="17" w:author="UCHITEL2" w:date="2022-09-17T14:57:00Z">
        <w:r w:rsidDel="004A1356">
          <w:rPr>
            <w:rFonts w:ascii="Times New Roman" w:eastAsia="Times New Roman" w:hAnsi="Times New Roman" w:cs="Times New Roman"/>
            <w:b/>
            <w:bCs/>
            <w:color w:val="1E2120"/>
            <w:sz w:val="26"/>
            <w:szCs w:val="26"/>
            <w:lang w:eastAsia="ru-RU"/>
          </w:rPr>
          <w:delText>«СРЕДНЯЯ ОБЩЕОБРАЗОВАТЕЛЬНАЯ ШКОЛА №38» г. ГРОЗНОГО</w:delText>
        </w:r>
      </w:del>
    </w:p>
    <w:p w14:paraId="41C4DD23" w14:textId="558716FE" w:rsidR="007D4883" w:rsidDel="004A1356" w:rsidRDefault="007D4883" w:rsidP="007D4883">
      <w:pPr>
        <w:shd w:val="clear" w:color="auto" w:fill="FFFFFF"/>
        <w:spacing w:after="0" w:line="240" w:lineRule="auto"/>
        <w:jc w:val="center"/>
        <w:textAlignment w:val="baseline"/>
        <w:outlineLvl w:val="1"/>
        <w:rPr>
          <w:del w:id="18" w:author="UCHITEL2" w:date="2022-09-17T14:57:00Z"/>
          <w:rFonts w:ascii="Times New Roman" w:eastAsia="Times New Roman" w:hAnsi="Times New Roman" w:cs="Times New Roman"/>
          <w:b/>
          <w:bCs/>
          <w:color w:val="1E2120"/>
          <w:sz w:val="26"/>
          <w:szCs w:val="26"/>
          <w:lang w:eastAsia="ru-RU"/>
        </w:rPr>
      </w:pPr>
    </w:p>
    <w:p w14:paraId="3864557E" w14:textId="5A12D5C1" w:rsidR="007D4883" w:rsidRPr="00A967F9" w:rsidDel="004A1356" w:rsidRDefault="007D4883" w:rsidP="007D4883">
      <w:pPr>
        <w:shd w:val="clear" w:color="auto" w:fill="FFFFFF"/>
        <w:spacing w:after="0" w:line="360" w:lineRule="atLeast"/>
        <w:textAlignment w:val="baseline"/>
        <w:outlineLvl w:val="1"/>
        <w:rPr>
          <w:del w:id="19" w:author="UCHITEL2" w:date="2022-09-17T14:57:00Z"/>
          <w:rFonts w:ascii="Times New Roman" w:eastAsia="Times New Roman" w:hAnsi="Times New Roman" w:cs="Times New Roman"/>
          <w:bCs/>
          <w:color w:val="1E2120"/>
          <w:sz w:val="24"/>
          <w:szCs w:val="24"/>
          <w:lang w:eastAsia="ru-RU"/>
        </w:rPr>
      </w:pPr>
      <w:del w:id="20" w:author="UCHITEL2" w:date="2022-09-17T14:57:00Z">
        <w:r w:rsidRPr="00A967F9" w:rsidDel="004A1356">
          <w:rPr>
            <w:rFonts w:ascii="Times New Roman" w:eastAsia="Times New Roman" w:hAnsi="Times New Roman" w:cs="Times New Roman"/>
            <w:bCs/>
            <w:color w:val="1E2120"/>
            <w:sz w:val="24"/>
            <w:szCs w:val="24"/>
            <w:lang w:eastAsia="ru-RU"/>
          </w:rPr>
          <w:delText>СОГЛАСОВАНО</w:delText>
        </w:r>
        <w:r w:rsidRPr="00A967F9" w:rsidDel="004A1356">
          <w:rPr>
            <w:rFonts w:ascii="Times New Roman" w:eastAsia="Times New Roman" w:hAnsi="Times New Roman" w:cs="Times New Roman"/>
            <w:bCs/>
            <w:color w:val="1E2120"/>
            <w:sz w:val="24"/>
            <w:szCs w:val="24"/>
            <w:lang w:eastAsia="ru-RU"/>
          </w:rPr>
          <w:tab/>
        </w:r>
        <w:r w:rsidRPr="00A967F9" w:rsidDel="004A1356">
          <w:rPr>
            <w:rFonts w:ascii="Times New Roman" w:eastAsia="Times New Roman" w:hAnsi="Times New Roman" w:cs="Times New Roman"/>
            <w:bCs/>
            <w:color w:val="1E2120"/>
            <w:sz w:val="24"/>
            <w:szCs w:val="24"/>
            <w:lang w:eastAsia="ru-RU"/>
          </w:rPr>
          <w:tab/>
        </w:r>
        <w:r w:rsidRPr="00A967F9" w:rsidDel="004A1356">
          <w:rPr>
            <w:rFonts w:ascii="Times New Roman" w:eastAsia="Times New Roman" w:hAnsi="Times New Roman" w:cs="Times New Roman"/>
            <w:bCs/>
            <w:color w:val="1E2120"/>
            <w:sz w:val="24"/>
            <w:szCs w:val="24"/>
            <w:lang w:eastAsia="ru-RU"/>
          </w:rPr>
          <w:tab/>
        </w:r>
        <w:r w:rsidRPr="00A967F9" w:rsidDel="004A1356">
          <w:rPr>
            <w:rFonts w:ascii="Times New Roman" w:eastAsia="Times New Roman" w:hAnsi="Times New Roman" w:cs="Times New Roman"/>
            <w:bCs/>
            <w:color w:val="1E2120"/>
            <w:sz w:val="24"/>
            <w:szCs w:val="24"/>
            <w:lang w:eastAsia="ru-RU"/>
          </w:rPr>
          <w:tab/>
        </w:r>
        <w:r w:rsidRPr="00A967F9" w:rsidDel="004A1356">
          <w:rPr>
            <w:rFonts w:ascii="Times New Roman" w:eastAsia="Times New Roman" w:hAnsi="Times New Roman" w:cs="Times New Roman"/>
            <w:bCs/>
            <w:color w:val="1E2120"/>
            <w:sz w:val="24"/>
            <w:szCs w:val="24"/>
            <w:lang w:eastAsia="ru-RU"/>
          </w:rPr>
          <w:tab/>
        </w:r>
        <w:r w:rsidRPr="00A967F9" w:rsidDel="004A1356">
          <w:rPr>
            <w:rFonts w:ascii="Times New Roman" w:eastAsia="Times New Roman" w:hAnsi="Times New Roman" w:cs="Times New Roman"/>
            <w:bCs/>
            <w:color w:val="1E2120"/>
            <w:sz w:val="24"/>
            <w:szCs w:val="24"/>
            <w:lang w:eastAsia="ru-RU"/>
          </w:rPr>
          <w:tab/>
          <w:delText>УТВЕРЖДАЮ</w:delText>
        </w:r>
      </w:del>
    </w:p>
    <w:p w14:paraId="7C308B13" w14:textId="2E14A345" w:rsidR="007D4883" w:rsidRPr="00A967F9" w:rsidDel="004A1356" w:rsidRDefault="007D4883" w:rsidP="007D4883">
      <w:pPr>
        <w:shd w:val="clear" w:color="auto" w:fill="FFFFFF"/>
        <w:spacing w:after="0" w:line="360" w:lineRule="atLeast"/>
        <w:textAlignment w:val="baseline"/>
        <w:outlineLvl w:val="1"/>
        <w:rPr>
          <w:del w:id="21" w:author="UCHITEL2" w:date="2022-09-17T14:57:00Z"/>
          <w:rFonts w:ascii="Times New Roman" w:eastAsia="Times New Roman" w:hAnsi="Times New Roman" w:cs="Times New Roman"/>
          <w:bCs/>
          <w:color w:val="1E2120"/>
          <w:sz w:val="24"/>
          <w:szCs w:val="24"/>
          <w:lang w:eastAsia="ru-RU"/>
        </w:rPr>
      </w:pPr>
      <w:del w:id="22" w:author="UCHITEL2" w:date="2022-09-17T14:57:00Z">
        <w:r w:rsidRPr="00A967F9" w:rsidDel="004A1356">
          <w:rPr>
            <w:rFonts w:ascii="Times New Roman" w:eastAsia="Times New Roman" w:hAnsi="Times New Roman" w:cs="Times New Roman"/>
            <w:bCs/>
            <w:color w:val="1E2120"/>
            <w:sz w:val="24"/>
            <w:szCs w:val="24"/>
            <w:lang w:eastAsia="ru-RU"/>
          </w:rPr>
          <w:delText xml:space="preserve">Протокол заседания Профкома МБОУ </w:delText>
        </w:r>
        <w:r w:rsidRPr="00A967F9" w:rsidDel="004A1356">
          <w:rPr>
            <w:rFonts w:ascii="Times New Roman" w:eastAsia="Times New Roman" w:hAnsi="Times New Roman" w:cs="Times New Roman"/>
            <w:bCs/>
            <w:color w:val="1E2120"/>
            <w:sz w:val="24"/>
            <w:szCs w:val="24"/>
            <w:lang w:eastAsia="ru-RU"/>
          </w:rPr>
          <w:tab/>
        </w:r>
        <w:r w:rsidRPr="00A967F9" w:rsidDel="004A1356">
          <w:rPr>
            <w:rFonts w:ascii="Times New Roman" w:eastAsia="Times New Roman" w:hAnsi="Times New Roman" w:cs="Times New Roman"/>
            <w:bCs/>
            <w:color w:val="1E2120"/>
            <w:sz w:val="24"/>
            <w:szCs w:val="24"/>
            <w:lang w:eastAsia="ru-RU"/>
          </w:rPr>
          <w:tab/>
        </w:r>
        <w:r w:rsidDel="004A1356">
          <w:rPr>
            <w:rFonts w:ascii="Times New Roman" w:eastAsia="Times New Roman" w:hAnsi="Times New Roman" w:cs="Times New Roman"/>
            <w:bCs/>
            <w:color w:val="1E2120"/>
            <w:sz w:val="24"/>
            <w:szCs w:val="24"/>
            <w:lang w:eastAsia="ru-RU"/>
          </w:rPr>
          <w:tab/>
        </w:r>
        <w:r w:rsidRPr="00A967F9" w:rsidDel="004A1356">
          <w:rPr>
            <w:rFonts w:ascii="Times New Roman" w:eastAsia="Times New Roman" w:hAnsi="Times New Roman" w:cs="Times New Roman"/>
            <w:bCs/>
            <w:color w:val="1E2120"/>
            <w:sz w:val="24"/>
            <w:szCs w:val="24"/>
            <w:lang w:eastAsia="ru-RU"/>
          </w:rPr>
          <w:delText>Директор МБОУ «СОШ №38» г. Грозного</w:delText>
        </w:r>
      </w:del>
    </w:p>
    <w:p w14:paraId="6D5462F8" w14:textId="7A289B7F" w:rsidR="007D4883" w:rsidRPr="00A967F9" w:rsidDel="004A1356" w:rsidRDefault="007D4883" w:rsidP="007D4883">
      <w:pPr>
        <w:shd w:val="clear" w:color="auto" w:fill="FFFFFF"/>
        <w:spacing w:after="0" w:line="360" w:lineRule="atLeast"/>
        <w:textAlignment w:val="baseline"/>
        <w:outlineLvl w:val="1"/>
        <w:rPr>
          <w:del w:id="23" w:author="UCHITEL2" w:date="2022-09-17T14:57:00Z"/>
          <w:rFonts w:ascii="Times New Roman" w:eastAsia="Times New Roman" w:hAnsi="Times New Roman" w:cs="Times New Roman"/>
          <w:bCs/>
          <w:color w:val="1E2120"/>
          <w:sz w:val="24"/>
          <w:szCs w:val="24"/>
          <w:lang w:eastAsia="ru-RU"/>
        </w:rPr>
      </w:pPr>
      <w:del w:id="24" w:author="UCHITEL2" w:date="2022-09-17T14:57:00Z">
        <w:r w:rsidRPr="00A967F9" w:rsidDel="004A1356">
          <w:rPr>
            <w:rFonts w:ascii="Times New Roman" w:eastAsia="Times New Roman" w:hAnsi="Times New Roman" w:cs="Times New Roman"/>
            <w:bCs/>
            <w:color w:val="1E2120"/>
            <w:sz w:val="24"/>
            <w:szCs w:val="24"/>
            <w:lang w:eastAsia="ru-RU"/>
          </w:rPr>
          <w:delText>«СОШ №38» г. Грозного</w:delText>
        </w:r>
        <w:r w:rsidDel="004A1356">
          <w:rPr>
            <w:rFonts w:ascii="Times New Roman" w:eastAsia="Times New Roman" w:hAnsi="Times New Roman" w:cs="Times New Roman"/>
            <w:bCs/>
            <w:color w:val="1E2120"/>
            <w:sz w:val="24"/>
            <w:szCs w:val="24"/>
            <w:lang w:eastAsia="ru-RU"/>
          </w:rPr>
          <w:tab/>
        </w:r>
        <w:r w:rsidDel="004A1356">
          <w:rPr>
            <w:rFonts w:ascii="Times New Roman" w:eastAsia="Times New Roman" w:hAnsi="Times New Roman" w:cs="Times New Roman"/>
            <w:bCs/>
            <w:color w:val="1E2120"/>
            <w:sz w:val="24"/>
            <w:szCs w:val="24"/>
            <w:lang w:eastAsia="ru-RU"/>
          </w:rPr>
          <w:tab/>
        </w:r>
        <w:r w:rsidDel="004A1356">
          <w:rPr>
            <w:rFonts w:ascii="Times New Roman" w:eastAsia="Times New Roman" w:hAnsi="Times New Roman" w:cs="Times New Roman"/>
            <w:bCs/>
            <w:color w:val="1E2120"/>
            <w:sz w:val="24"/>
            <w:szCs w:val="24"/>
            <w:lang w:eastAsia="ru-RU"/>
          </w:rPr>
          <w:tab/>
        </w:r>
        <w:r w:rsidDel="004A1356">
          <w:rPr>
            <w:rFonts w:ascii="Times New Roman" w:eastAsia="Times New Roman" w:hAnsi="Times New Roman" w:cs="Times New Roman"/>
            <w:bCs/>
            <w:color w:val="1E2120"/>
            <w:sz w:val="24"/>
            <w:szCs w:val="24"/>
            <w:lang w:eastAsia="ru-RU"/>
          </w:rPr>
          <w:tab/>
        </w:r>
        <w:r w:rsidDel="004A1356">
          <w:rPr>
            <w:rFonts w:ascii="Times New Roman" w:eastAsia="Times New Roman" w:hAnsi="Times New Roman" w:cs="Times New Roman"/>
            <w:bCs/>
            <w:color w:val="1E2120"/>
            <w:sz w:val="24"/>
            <w:szCs w:val="24"/>
            <w:lang w:eastAsia="ru-RU"/>
          </w:rPr>
          <w:tab/>
          <w:delText>_____________ Р.С. Керимова</w:delText>
        </w:r>
      </w:del>
    </w:p>
    <w:p w14:paraId="5965A2BA" w14:textId="56C9E237" w:rsidR="007D4883" w:rsidRPr="00A967F9" w:rsidDel="004A1356" w:rsidRDefault="007D4883" w:rsidP="007D4883">
      <w:pPr>
        <w:shd w:val="clear" w:color="auto" w:fill="FFFFFF"/>
        <w:spacing w:after="0" w:line="360" w:lineRule="atLeast"/>
        <w:textAlignment w:val="baseline"/>
        <w:outlineLvl w:val="1"/>
        <w:rPr>
          <w:del w:id="25" w:author="UCHITEL2" w:date="2022-09-17T14:57:00Z"/>
          <w:rFonts w:ascii="Times New Roman" w:eastAsia="Times New Roman" w:hAnsi="Times New Roman" w:cs="Times New Roman"/>
          <w:bCs/>
          <w:color w:val="1E2120"/>
          <w:sz w:val="24"/>
          <w:szCs w:val="24"/>
          <w:lang w:eastAsia="ru-RU"/>
        </w:rPr>
      </w:pPr>
      <w:del w:id="26" w:author="UCHITEL2" w:date="2022-09-17T14:57:00Z">
        <w:r w:rsidDel="004A1356">
          <w:rPr>
            <w:rFonts w:ascii="Times New Roman" w:eastAsia="Times New Roman" w:hAnsi="Times New Roman" w:cs="Times New Roman"/>
            <w:bCs/>
            <w:color w:val="1E2120"/>
            <w:sz w:val="24"/>
            <w:szCs w:val="24"/>
            <w:lang w:eastAsia="ru-RU"/>
          </w:rPr>
          <w:delText xml:space="preserve">№5 </w:delText>
        </w:r>
        <w:r w:rsidRPr="00A967F9" w:rsidDel="004A1356">
          <w:rPr>
            <w:rFonts w:ascii="Times New Roman" w:eastAsia="Times New Roman" w:hAnsi="Times New Roman" w:cs="Times New Roman"/>
            <w:bCs/>
            <w:color w:val="1E2120"/>
            <w:sz w:val="24"/>
            <w:szCs w:val="24"/>
            <w:lang w:eastAsia="ru-RU"/>
          </w:rPr>
          <w:delText xml:space="preserve">от </w:delText>
        </w:r>
        <w:r w:rsidDel="004A1356">
          <w:rPr>
            <w:rFonts w:ascii="Times New Roman" w:eastAsia="Times New Roman" w:hAnsi="Times New Roman" w:cs="Times New Roman"/>
            <w:bCs/>
            <w:color w:val="1E2120"/>
            <w:sz w:val="24"/>
            <w:szCs w:val="24"/>
            <w:lang w:eastAsia="ru-RU"/>
          </w:rPr>
          <w:delText xml:space="preserve">26.08.2022 </w:delText>
        </w:r>
        <w:r w:rsidRPr="00A967F9" w:rsidDel="004A1356">
          <w:rPr>
            <w:rFonts w:ascii="Times New Roman" w:eastAsia="Times New Roman" w:hAnsi="Times New Roman" w:cs="Times New Roman"/>
            <w:bCs/>
            <w:color w:val="1E2120"/>
            <w:sz w:val="24"/>
            <w:szCs w:val="24"/>
            <w:lang w:eastAsia="ru-RU"/>
          </w:rPr>
          <w:delText>г.</w:delText>
        </w:r>
        <w:r w:rsidDel="004A1356">
          <w:rPr>
            <w:rFonts w:ascii="Times New Roman" w:eastAsia="Times New Roman" w:hAnsi="Times New Roman" w:cs="Times New Roman"/>
            <w:bCs/>
            <w:color w:val="1E2120"/>
            <w:sz w:val="24"/>
            <w:szCs w:val="24"/>
            <w:lang w:eastAsia="ru-RU"/>
          </w:rPr>
          <w:tab/>
        </w:r>
        <w:r w:rsidDel="004A1356">
          <w:rPr>
            <w:rFonts w:ascii="Times New Roman" w:eastAsia="Times New Roman" w:hAnsi="Times New Roman" w:cs="Times New Roman"/>
            <w:bCs/>
            <w:color w:val="1E2120"/>
            <w:sz w:val="24"/>
            <w:szCs w:val="24"/>
            <w:lang w:eastAsia="ru-RU"/>
          </w:rPr>
          <w:tab/>
        </w:r>
        <w:r w:rsidDel="004A1356">
          <w:rPr>
            <w:rFonts w:ascii="Times New Roman" w:eastAsia="Times New Roman" w:hAnsi="Times New Roman" w:cs="Times New Roman"/>
            <w:bCs/>
            <w:color w:val="1E2120"/>
            <w:sz w:val="24"/>
            <w:szCs w:val="24"/>
            <w:lang w:eastAsia="ru-RU"/>
          </w:rPr>
          <w:tab/>
        </w:r>
        <w:r w:rsidDel="004A1356">
          <w:rPr>
            <w:rFonts w:ascii="Times New Roman" w:eastAsia="Times New Roman" w:hAnsi="Times New Roman" w:cs="Times New Roman"/>
            <w:bCs/>
            <w:color w:val="1E2120"/>
            <w:sz w:val="24"/>
            <w:szCs w:val="24"/>
            <w:lang w:eastAsia="ru-RU"/>
          </w:rPr>
          <w:tab/>
        </w:r>
        <w:r w:rsidDel="004A1356">
          <w:rPr>
            <w:rFonts w:ascii="Times New Roman" w:eastAsia="Times New Roman" w:hAnsi="Times New Roman" w:cs="Times New Roman"/>
            <w:bCs/>
            <w:color w:val="1E2120"/>
            <w:sz w:val="24"/>
            <w:szCs w:val="24"/>
            <w:lang w:eastAsia="ru-RU"/>
          </w:rPr>
          <w:tab/>
        </w:r>
        <w:r w:rsidDel="004A1356">
          <w:rPr>
            <w:rFonts w:ascii="Times New Roman" w:eastAsia="Times New Roman" w:hAnsi="Times New Roman" w:cs="Times New Roman"/>
            <w:bCs/>
            <w:color w:val="1E2120"/>
            <w:sz w:val="24"/>
            <w:szCs w:val="24"/>
            <w:lang w:eastAsia="ru-RU"/>
          </w:rPr>
          <w:tab/>
          <w:delText>Приказ №135-од от 30.08.2022 г.</w:delText>
        </w:r>
      </w:del>
    </w:p>
    <w:p w14:paraId="2B20A34C" w14:textId="19F84BBF" w:rsidR="007D4883" w:rsidDel="004A1356" w:rsidRDefault="007D4883" w:rsidP="007D4883">
      <w:pPr>
        <w:rPr>
          <w:del w:id="27" w:author="UCHITEL2" w:date="2022-09-17T14:57:00Z"/>
        </w:rPr>
      </w:pPr>
    </w:p>
    <w:p w14:paraId="1E255967" w14:textId="77777777" w:rsidR="007D4883" w:rsidRDefault="007D4883" w:rsidP="007D4883">
      <w:pPr>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14:paraId="19E38023" w14:textId="77777777" w:rsidR="007D4883" w:rsidRDefault="007D4883" w:rsidP="007D4883">
      <w:pPr>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14:paraId="47B78FA3" w14:textId="77777777" w:rsidR="00FE4AE3" w:rsidRPr="007D4883" w:rsidRDefault="00FE4AE3" w:rsidP="007D4883">
      <w:pPr>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7D4883">
        <w:rPr>
          <w:rFonts w:ascii="Times New Roman" w:eastAsia="Times New Roman" w:hAnsi="Times New Roman" w:cs="Times New Roman"/>
          <w:b/>
          <w:bCs/>
          <w:color w:val="1E2120"/>
          <w:sz w:val="26"/>
          <w:szCs w:val="26"/>
          <w:lang w:eastAsia="ru-RU"/>
        </w:rPr>
        <w:t>Должностная инструкция</w:t>
      </w:r>
      <w:r w:rsidRPr="007D4883">
        <w:rPr>
          <w:rFonts w:ascii="Times New Roman" w:eastAsia="Times New Roman" w:hAnsi="Times New Roman" w:cs="Times New Roman"/>
          <w:b/>
          <w:bCs/>
          <w:color w:val="1E2120"/>
          <w:sz w:val="26"/>
          <w:szCs w:val="26"/>
          <w:lang w:eastAsia="ru-RU"/>
        </w:rPr>
        <w:br/>
        <w:t xml:space="preserve">учителя музыки по </w:t>
      </w:r>
      <w:proofErr w:type="spellStart"/>
      <w:r w:rsidRPr="007D4883">
        <w:rPr>
          <w:rFonts w:ascii="Times New Roman" w:eastAsia="Times New Roman" w:hAnsi="Times New Roman" w:cs="Times New Roman"/>
          <w:b/>
          <w:bCs/>
          <w:color w:val="1E2120"/>
          <w:sz w:val="26"/>
          <w:szCs w:val="26"/>
          <w:lang w:eastAsia="ru-RU"/>
        </w:rPr>
        <w:t>профстандарту</w:t>
      </w:r>
      <w:proofErr w:type="spellEnd"/>
    </w:p>
    <w:p w14:paraId="680E40A5"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 </w:t>
      </w:r>
    </w:p>
    <w:p w14:paraId="05D2F162" w14:textId="77777777" w:rsidR="00FE4AE3" w:rsidRPr="007D4883" w:rsidRDefault="00FE4AE3" w:rsidP="004A1356">
      <w:pPr>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Change w:id="28" w:author="UCHITEL2" w:date="2022-09-17T14:57:00Z">
          <w:pPr>
            <w:spacing w:after="90" w:line="375" w:lineRule="atLeast"/>
            <w:jc w:val="both"/>
            <w:textAlignment w:val="baseline"/>
            <w:outlineLvl w:val="2"/>
          </w:pPr>
        </w:pPrChange>
      </w:pPr>
      <w:r w:rsidRPr="007D4883">
        <w:rPr>
          <w:rFonts w:ascii="Times New Roman" w:eastAsia="Times New Roman" w:hAnsi="Times New Roman" w:cs="Times New Roman"/>
          <w:b/>
          <w:bCs/>
          <w:color w:val="1E2120"/>
          <w:sz w:val="26"/>
          <w:szCs w:val="26"/>
          <w:lang w:eastAsia="ru-RU"/>
        </w:rPr>
        <w:t>1. Общие положения</w:t>
      </w:r>
    </w:p>
    <w:p w14:paraId="0882DE40"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1.1. Настоящая </w:t>
      </w:r>
      <w:r w:rsidRPr="007D4883">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музыки</w:t>
      </w:r>
      <w:r w:rsidRPr="007D4883">
        <w:rPr>
          <w:rFonts w:ascii="Times New Roman" w:eastAsia="Times New Roman" w:hAnsi="Times New Roman" w:cs="Times New Roman"/>
          <w:color w:val="1E2120"/>
          <w:sz w:val="26"/>
          <w:szCs w:val="26"/>
          <w:lang w:eastAsia="ru-RU"/>
        </w:rPr>
        <w:t> в школе разработана на основе </w:t>
      </w:r>
      <w:r w:rsidRPr="007D4883">
        <w:rPr>
          <w:rFonts w:ascii="Times New Roman" w:eastAsia="Times New Roman" w:hAnsi="Times New Roman" w:cs="Times New Roman"/>
          <w:b/>
          <w:bCs/>
          <w:color w:val="1E2120"/>
          <w:sz w:val="26"/>
          <w:szCs w:val="26"/>
          <w:bdr w:val="none" w:sz="0" w:space="0" w:color="auto" w:frame="1"/>
          <w:lang w:eastAsia="ru-RU"/>
        </w:rPr>
        <w:t>Профессионального стандарта 01.001 «Педагог</w:t>
      </w:r>
      <w:r w:rsidRPr="007D4883">
        <w:rPr>
          <w:rFonts w:ascii="Times New Roman" w:eastAsia="Times New Roman" w:hAnsi="Times New Roman" w:cs="Times New Roman"/>
          <w:color w:val="1E2120"/>
          <w:sz w:val="26"/>
          <w:szCs w:val="26"/>
          <w:lang w:eastAsia="ru-RU"/>
        </w:rPr>
        <w:t xml:space="preserve"> (педагогическая деятельность в сфере дошкольного, начального общего, основного общего, среднего общего образования)» с изменениями от 05.08.2016г, в соответствии с Федеральным законом №273-ФЗ от 29.12.2012г «Об образовании в Российской Федерации» в редакции от 25 июля 2022 года; ФГОС НОО и ООО, утвержденных соответственно Приказами </w:t>
      </w:r>
      <w:proofErr w:type="spellStart"/>
      <w:r w:rsidRPr="007D4883">
        <w:rPr>
          <w:rFonts w:ascii="Times New Roman" w:eastAsia="Times New Roman" w:hAnsi="Times New Roman" w:cs="Times New Roman"/>
          <w:color w:val="1E2120"/>
          <w:sz w:val="26"/>
          <w:szCs w:val="26"/>
          <w:lang w:eastAsia="ru-RU"/>
        </w:rPr>
        <w:t>Минпросвещения</w:t>
      </w:r>
      <w:proofErr w:type="spellEnd"/>
      <w:r w:rsidRPr="007D4883">
        <w:rPr>
          <w:rFonts w:ascii="Times New Roman" w:eastAsia="Times New Roman" w:hAnsi="Times New Roman" w:cs="Times New Roman"/>
          <w:color w:val="1E2120"/>
          <w:sz w:val="26"/>
          <w:szCs w:val="26"/>
          <w:lang w:eastAsia="ru-RU"/>
        </w:rPr>
        <w:t xml:space="preserve"> России №286 и №287 от 31 мая 2021 года, ФГОС СОО, утвержденного Приказом Минобрнауки России №413 от 17.05.2012г в редакции от 11.12.2020 года; с учетом СП 2.4.3648-20 «Санитарно-эпидемиологические требования к организациям воспитания и обучения, отдыха и оздоровления детей»;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7D4883">
        <w:rPr>
          <w:rFonts w:ascii="Times New Roman" w:eastAsia="Times New Roman" w:hAnsi="Times New Roman" w:cs="Times New Roman"/>
          <w:color w:val="1E2120"/>
          <w:sz w:val="26"/>
          <w:szCs w:val="26"/>
          <w:lang w:eastAsia="ru-RU"/>
        </w:rPr>
        <w:br/>
        <w:t xml:space="preserve">1.2. Данная должностная инструкция по </w:t>
      </w:r>
      <w:proofErr w:type="spellStart"/>
      <w:r w:rsidRPr="007D4883">
        <w:rPr>
          <w:rFonts w:ascii="Times New Roman" w:eastAsia="Times New Roman" w:hAnsi="Times New Roman" w:cs="Times New Roman"/>
          <w:color w:val="1E2120"/>
          <w:sz w:val="26"/>
          <w:szCs w:val="26"/>
          <w:lang w:eastAsia="ru-RU"/>
        </w:rPr>
        <w:t>профстандарту</w:t>
      </w:r>
      <w:proofErr w:type="spellEnd"/>
      <w:r w:rsidRPr="007D4883">
        <w:rPr>
          <w:rFonts w:ascii="Times New Roman" w:eastAsia="Times New Roman" w:hAnsi="Times New Roman" w:cs="Times New Roman"/>
          <w:color w:val="1E2120"/>
          <w:sz w:val="26"/>
          <w:szCs w:val="26"/>
          <w:lang w:eastAsia="ru-RU"/>
        </w:rPr>
        <w:t xml:space="preserve"> определяет перечень трудовых функций и обязанностей учителя музыки в школе, а также его права, ответственность и взаимоотношения по должности в коллективе образовательной организации.</w:t>
      </w:r>
      <w:r w:rsidRPr="007D4883">
        <w:rPr>
          <w:rFonts w:ascii="Times New Roman" w:eastAsia="Times New Roman" w:hAnsi="Times New Roman" w:cs="Times New Roman"/>
          <w:color w:val="1E2120"/>
          <w:sz w:val="26"/>
          <w:szCs w:val="26"/>
          <w:lang w:eastAsia="ru-RU"/>
        </w:rPr>
        <w:br/>
        <w:t>1.3. Учитель музыки назначается и освобождается от должности приказом директора 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7D4883">
        <w:rPr>
          <w:rFonts w:ascii="Times New Roman" w:eastAsia="Times New Roman" w:hAnsi="Times New Roman" w:cs="Times New Roman"/>
          <w:color w:val="1E2120"/>
          <w:sz w:val="26"/>
          <w:szCs w:val="26"/>
          <w:lang w:eastAsia="ru-RU"/>
        </w:rPr>
        <w:br/>
        <w:t>1.4. Учитель музыки относится к категории специалистов, непосредственно подчиняется заместителю директора по учебно-воспитательной работе.</w:t>
      </w:r>
    </w:p>
    <w:p w14:paraId="1F94DFB8"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1.5. </w:t>
      </w:r>
      <w:r w:rsidRPr="007D4883">
        <w:rPr>
          <w:rFonts w:ascii="Times New Roman" w:eastAsia="Times New Roman" w:hAnsi="Times New Roman" w:cs="Times New Roman"/>
          <w:color w:val="1E2120"/>
          <w:sz w:val="26"/>
          <w:szCs w:val="26"/>
          <w:u w:val="single"/>
          <w:bdr w:val="none" w:sz="0" w:space="0" w:color="auto" w:frame="1"/>
          <w:lang w:eastAsia="ru-RU"/>
        </w:rPr>
        <w:t>На должность учителя музыки принимается лицо:</w:t>
      </w:r>
    </w:p>
    <w:p w14:paraId="2D575E9A" w14:textId="77777777" w:rsidR="00FE4AE3" w:rsidRPr="007D4883" w:rsidRDefault="00FE4AE3" w:rsidP="00FE4AE3">
      <w:pPr>
        <w:numPr>
          <w:ilvl w:val="0"/>
          <w:numId w:val="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«Музыка», либо высшее образование или среднее </w:t>
      </w:r>
      <w:r w:rsidRPr="007D4883">
        <w:rPr>
          <w:rFonts w:ascii="Times New Roman" w:eastAsia="Times New Roman" w:hAnsi="Times New Roman" w:cs="Times New Roman"/>
          <w:color w:val="1E2120"/>
          <w:sz w:val="26"/>
          <w:szCs w:val="26"/>
          <w:lang w:eastAsia="ru-RU"/>
        </w:rPr>
        <w:lastRenderedPageBreak/>
        <w:t>профессиональное образование и дополнительное профессиональное образование по направлению деятельности в общеобразовательной организации;</w:t>
      </w:r>
    </w:p>
    <w:p w14:paraId="0BD4FBBC" w14:textId="77777777" w:rsidR="00FE4AE3" w:rsidRPr="007D4883" w:rsidRDefault="00FE4AE3" w:rsidP="00FE4AE3">
      <w:pPr>
        <w:numPr>
          <w:ilvl w:val="0"/>
          <w:numId w:val="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без предъявления требований к стажу работы;</w:t>
      </w:r>
    </w:p>
    <w:p w14:paraId="04CA2135" w14:textId="77777777" w:rsidR="00FE4AE3" w:rsidRPr="007D4883" w:rsidRDefault="00FE4AE3" w:rsidP="00FE4AE3">
      <w:pPr>
        <w:numPr>
          <w:ilvl w:val="0"/>
          <w:numId w:val="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14:paraId="5968B3C9" w14:textId="77777777" w:rsidR="00FE4AE3" w:rsidRPr="007D4883" w:rsidRDefault="00FE4AE3" w:rsidP="00FE4AE3">
      <w:pPr>
        <w:numPr>
          <w:ilvl w:val="0"/>
          <w:numId w:val="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14:paraId="20C61571" w14:textId="77777777" w:rsidR="00FE4AE3" w:rsidRPr="007D4883" w:rsidRDefault="00FE4AE3" w:rsidP="00FE4AE3">
      <w:pPr>
        <w:spacing w:after="18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 xml:space="preserve">1.6. В своей деятельности учитель музыки руководствуется должностной инструкцией, составленной в соответствии с </w:t>
      </w:r>
      <w:proofErr w:type="spellStart"/>
      <w:r w:rsidRPr="007D4883">
        <w:rPr>
          <w:rFonts w:ascii="Times New Roman" w:eastAsia="Times New Roman" w:hAnsi="Times New Roman" w:cs="Times New Roman"/>
          <w:color w:val="1E2120"/>
          <w:sz w:val="26"/>
          <w:szCs w:val="26"/>
          <w:lang w:eastAsia="ru-RU"/>
        </w:rPr>
        <w:t>профстандартом</w:t>
      </w:r>
      <w:proofErr w:type="spellEnd"/>
      <w:r w:rsidRPr="007D4883">
        <w:rPr>
          <w:rFonts w:ascii="Times New Roman" w:eastAsia="Times New Roman" w:hAnsi="Times New Roman" w:cs="Times New Roman"/>
          <w:color w:val="1E2120"/>
          <w:sz w:val="26"/>
          <w:szCs w:val="26"/>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в школе руководствуется:</w:t>
      </w:r>
    </w:p>
    <w:p w14:paraId="6A314758" w14:textId="77777777" w:rsidR="00FE4AE3" w:rsidRPr="007D488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14:paraId="7F8AFD1E" w14:textId="77777777" w:rsidR="00FE4AE3" w:rsidRPr="007D488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 Российской Федерации;</w:t>
      </w:r>
    </w:p>
    <w:p w14:paraId="121D554C" w14:textId="77777777" w:rsidR="00FE4AE3" w:rsidRPr="007D488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14:paraId="0A5DFF95" w14:textId="77777777" w:rsidR="00FE4AE3" w:rsidRPr="007D488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требованиями ФГОС начального общего и основного общего образования, рекомендациями по их применению в школе;</w:t>
      </w:r>
    </w:p>
    <w:p w14:paraId="5322A8BB" w14:textId="77777777" w:rsidR="00FE4AE3" w:rsidRPr="007D488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СП 2.4.3648-20 «Санитарно-эпидемиологические требования к организациям воспитания и обучения, отдыха и оздоровления детей и молодежи»;</w:t>
      </w:r>
    </w:p>
    <w:p w14:paraId="73AFF136" w14:textId="77777777" w:rsidR="00FE4AE3" w:rsidRPr="007D488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14:paraId="3FC5984F" w14:textId="77777777" w:rsidR="00FE4AE3" w:rsidRPr="007D488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14:paraId="1A70D390" w14:textId="77777777" w:rsidR="00FE4AE3" w:rsidRPr="007D488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14:paraId="7570EC03" w14:textId="77777777" w:rsidR="00FE4AE3" w:rsidRPr="007D488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14:paraId="081B31D8" w14:textId="77777777" w:rsidR="00FE4AE3" w:rsidRPr="007D4883" w:rsidRDefault="004A1356"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hyperlink r:id="rId5" w:tgtFrame="_blank" w:history="1">
        <w:r w:rsidR="00FE4AE3" w:rsidRPr="007D4883">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учителя музыки</w:t>
        </w:r>
      </w:hyperlink>
      <w:r w:rsidR="00FE4AE3" w:rsidRPr="007D4883">
        <w:rPr>
          <w:rFonts w:ascii="Times New Roman" w:eastAsia="Times New Roman" w:hAnsi="Times New Roman" w:cs="Times New Roman"/>
          <w:color w:val="1E2120"/>
          <w:sz w:val="26"/>
          <w:szCs w:val="26"/>
          <w:lang w:eastAsia="ru-RU"/>
        </w:rPr>
        <w:t>;</w:t>
      </w:r>
    </w:p>
    <w:p w14:paraId="1653DD99" w14:textId="77777777" w:rsidR="00FE4AE3" w:rsidRPr="007D488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Конвенцией ООН о правах ребенка.</w:t>
      </w:r>
    </w:p>
    <w:p w14:paraId="2A68FDEA"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1.7. </w:t>
      </w:r>
      <w:r w:rsidRPr="007D4883">
        <w:rPr>
          <w:rFonts w:ascii="Times New Roman" w:eastAsia="Times New Roman" w:hAnsi="Times New Roman" w:cs="Times New Roman"/>
          <w:color w:val="1E2120"/>
          <w:sz w:val="26"/>
          <w:szCs w:val="26"/>
          <w:u w:val="single"/>
          <w:bdr w:val="none" w:sz="0" w:space="0" w:color="auto" w:frame="1"/>
          <w:lang w:eastAsia="ru-RU"/>
        </w:rPr>
        <w:t xml:space="preserve">Учитель </w:t>
      </w:r>
      <w:commentRangeStart w:id="29"/>
      <w:r w:rsidRPr="007D4883">
        <w:rPr>
          <w:rFonts w:ascii="Times New Roman" w:eastAsia="Times New Roman" w:hAnsi="Times New Roman" w:cs="Times New Roman"/>
          <w:color w:val="1E2120"/>
          <w:sz w:val="26"/>
          <w:szCs w:val="26"/>
          <w:u w:val="single"/>
          <w:bdr w:val="none" w:sz="0" w:space="0" w:color="auto" w:frame="1"/>
          <w:lang w:eastAsia="ru-RU"/>
        </w:rPr>
        <w:t>музыки</w:t>
      </w:r>
      <w:commentRangeEnd w:id="29"/>
      <w:r w:rsidR="007D4883">
        <w:rPr>
          <w:rStyle w:val="a7"/>
        </w:rPr>
        <w:commentReference w:id="29"/>
      </w:r>
      <w:r w:rsidRPr="007D4883">
        <w:rPr>
          <w:rFonts w:ascii="Times New Roman" w:eastAsia="Times New Roman" w:hAnsi="Times New Roman" w:cs="Times New Roman"/>
          <w:color w:val="1E2120"/>
          <w:sz w:val="26"/>
          <w:szCs w:val="26"/>
          <w:u w:val="single"/>
          <w:bdr w:val="none" w:sz="0" w:space="0" w:color="auto" w:frame="1"/>
          <w:lang w:eastAsia="ru-RU"/>
        </w:rPr>
        <w:t xml:space="preserve"> должен знать:</w:t>
      </w:r>
    </w:p>
    <w:p w14:paraId="18E1D0DA"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w:t>
      </w:r>
      <w:r w:rsidRPr="007D4883">
        <w:rPr>
          <w:rFonts w:ascii="Times New Roman" w:eastAsia="Times New Roman" w:hAnsi="Times New Roman" w:cs="Times New Roman"/>
          <w:color w:val="1E2120"/>
          <w:sz w:val="26"/>
          <w:szCs w:val="26"/>
          <w:lang w:eastAsia="ru-RU"/>
        </w:rPr>
        <w:lastRenderedPageBreak/>
        <w:t>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14:paraId="2A1602AE"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требованиями ФГОС начального общего и основного общего образования к преподаванию музыки, рекомендации по внедрению Федерального государственного образовательного стандарта в общеобразовательной организации;</w:t>
      </w:r>
    </w:p>
    <w:p w14:paraId="29718BA1"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преподаваемый предмет «Музыка» в пределах требований Федеральных государственных образовательных стандартов и образовательных программ начального общего и основного общего образования, его истории и места в мировой культуре и науке;</w:t>
      </w:r>
    </w:p>
    <w:p w14:paraId="04065EBB"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рабочую программу и методику обучения музыке;</w:t>
      </w:r>
    </w:p>
    <w:p w14:paraId="036CEB1A"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программы и учебники по музыке, отвечающие положениям Федерального государственного образовательного стандарта (ФГОС) начального общего и основного общего образования;</w:t>
      </w:r>
    </w:p>
    <w:p w14:paraId="0483FCA5"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14:paraId="56800242"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педагогику, психологию, возрастную физиологию, школьную гигиену;</w:t>
      </w:r>
    </w:p>
    <w:p w14:paraId="07E38049"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теорию и методику преподавания музыки;</w:t>
      </w:r>
    </w:p>
    <w:p w14:paraId="3DBD2FFC"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современные формы и методы обучения и воспитания школьников;</w:t>
      </w:r>
    </w:p>
    <w:p w14:paraId="1DE6AA9E"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перспективные направления развития современного музыкального искусства;</w:t>
      </w:r>
    </w:p>
    <w:p w14:paraId="352C4199"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14:paraId="7DDD4805"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теорию и методы управления образовательными системами;</w:t>
      </w:r>
    </w:p>
    <w:p w14:paraId="2D20E5EC"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 образовательного учреждения;</w:t>
      </w:r>
    </w:p>
    <w:p w14:paraId="62215D2F"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основные и актуальные для современной системы образования теории обучения, воспитания и развития детей младшего школьного возрастов;</w:t>
      </w:r>
    </w:p>
    <w:p w14:paraId="3500B4BC"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существо заложенных в содержании используемых в начальной школе учебных задач обобщенных способов деятельности и системы знаний о природе, обществе, человеке;</w:t>
      </w:r>
    </w:p>
    <w:p w14:paraId="77224FE8"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особенности региональных условий, в которых реализуется используемая основная образовательная программа начального общего образования;</w:t>
      </w:r>
    </w:p>
    <w:p w14:paraId="7A607FA6"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14:paraId="630DF39F"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технологии диагностики причин конфликтных ситуаций, их профилактики и разрешения;</w:t>
      </w:r>
    </w:p>
    <w:p w14:paraId="2947FF64"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14:paraId="4A1D76FE"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lastRenderedPageBreak/>
        <w:t>основные закономерности возрастного развития, стадии и кризисы развития, социализации личности;</w:t>
      </w:r>
    </w:p>
    <w:p w14:paraId="676ADC0B"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законы развития личности и проявления личностных свойств, психологические законы периодизации и кризисов развития;</w:t>
      </w:r>
    </w:p>
    <w:p w14:paraId="09886FCF"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основные закономерности семейных отношений, позволяющие эффективно работать с родительской общественностью;</w:t>
      </w:r>
    </w:p>
    <w:p w14:paraId="52361B8F"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социально-психологические особенности и закономерности развития детско-взрослых сообществ;</w:t>
      </w:r>
    </w:p>
    <w:p w14:paraId="00CC221B"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 xml:space="preserve">основы </w:t>
      </w:r>
      <w:proofErr w:type="spellStart"/>
      <w:r w:rsidRPr="007D4883">
        <w:rPr>
          <w:rFonts w:ascii="Times New Roman" w:eastAsia="Times New Roman" w:hAnsi="Times New Roman" w:cs="Times New Roman"/>
          <w:color w:val="1E2120"/>
          <w:sz w:val="26"/>
          <w:szCs w:val="26"/>
          <w:lang w:eastAsia="ru-RU"/>
        </w:rPr>
        <w:t>психодидактики</w:t>
      </w:r>
      <w:proofErr w:type="spellEnd"/>
      <w:r w:rsidRPr="007D4883">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14:paraId="32452187"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14:paraId="212408F8"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основы экологии, экономики, социологии;</w:t>
      </w:r>
    </w:p>
    <w:p w14:paraId="7E78D7A9"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основы работы с персональным компьютером, музыкальным центром, мультимедийным проектором, текстовыми редакторами, презентациями, электронной почтой и браузерами;</w:t>
      </w:r>
    </w:p>
    <w:p w14:paraId="7CF6747A"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средства обучения, используемые учителем в процессе преподавания музыки и их дидактические возможности;</w:t>
      </w:r>
    </w:p>
    <w:p w14:paraId="15DF5B24"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требования к оснащению и оборудованию учебных кабинетов музыки;</w:t>
      </w:r>
    </w:p>
    <w:p w14:paraId="34B8406E" w14:textId="77777777" w:rsidR="00FE4AE3" w:rsidRPr="007D488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правила внутреннего распорядка общеобразовательной организации, правила по охране труда и пожарной безопасности, требования к безопасности образовательной среды.</w:t>
      </w:r>
    </w:p>
    <w:p w14:paraId="1B8C9953"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1.8. </w:t>
      </w:r>
      <w:r w:rsidRPr="007D4883">
        <w:rPr>
          <w:rFonts w:ascii="Times New Roman" w:eastAsia="Times New Roman" w:hAnsi="Times New Roman" w:cs="Times New Roman"/>
          <w:color w:val="1E2120"/>
          <w:sz w:val="26"/>
          <w:szCs w:val="26"/>
          <w:u w:val="single"/>
          <w:bdr w:val="none" w:sz="0" w:space="0" w:color="auto" w:frame="1"/>
          <w:lang w:eastAsia="ru-RU"/>
        </w:rPr>
        <w:t>Учитель музыки должен уметь:</w:t>
      </w:r>
    </w:p>
    <w:p w14:paraId="7BE2C510"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исследовательская, творческая проектная деятельность и т.п.;</w:t>
      </w:r>
    </w:p>
    <w:p w14:paraId="45AEF4B1"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проводить учебные занятия по музыке,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14:paraId="63EE0A22"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планировать и осуществлять учебную деятельность в соответствии с основной общеобразовательной программой;</w:t>
      </w:r>
    </w:p>
    <w:p w14:paraId="3E07A068"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разрабатывать рабочие программы по музыке, курсу на основе примерных основных общеобразовательных программ и обеспечивать их выполнение;</w:t>
      </w:r>
    </w:p>
    <w:p w14:paraId="45A17864"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организовать самостоятельную деятельность детей, в том числе исследовательскую, творческую проектную деятельность;</w:t>
      </w:r>
    </w:p>
    <w:p w14:paraId="5E948086"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14:paraId="0213799D"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14:paraId="402D22D9"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14:paraId="1E9EBC1F"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lastRenderedPageBreak/>
        <w:t>реагировать на непосредственные по форме обращения детей к учителю и распознавать за ними серьезные личные проблемы;</w:t>
      </w:r>
    </w:p>
    <w:p w14:paraId="4AA3C136"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ставить различные виды учебных задач на занятиях по музыке (учебно-познавательных, учебно-практических, учебно-игровых) и организовывать их решение (в индивидуальной или групповой форме) в соответствии с уровнем познавательного и личностного развития детей младшего возраста, сохраняя при этом баланс предметной и метапредметной составляющей их содержания;</w:t>
      </w:r>
    </w:p>
    <w:p w14:paraId="07380731"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во взаимодействии с родителями (законными представителями), другими педагогическими работниками и психологами проектировать и корректировать индивидуальную образовательную траекторию обучающегося в соответствии с задачами достижения всех видов образовательных результатов (предметных, метапредметных и личностных), выходящими за рамки программы начального общего образования;</w:t>
      </w:r>
    </w:p>
    <w:p w14:paraId="0B789CB9"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разрабатывать и реализовывать проблемное обучение, осуществлять связь обучения музыке с практикой, обсуждать с учениками актуальные события современности;</w:t>
      </w:r>
    </w:p>
    <w:p w14:paraId="2D212858"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образовательных отношениях;</w:t>
      </w:r>
    </w:p>
    <w:p w14:paraId="6C158837"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начального общего и основного общего образования;</w:t>
      </w:r>
    </w:p>
    <w:p w14:paraId="1117946E"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14:paraId="50A5E98C"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организовывать различные виды внеурочной деятельности: музыкальные конкурсы, выступления, творческие вечера и другие внеурочные музыкальные тематические мероприятия с учетом историко-культурного своеобразия региона;</w:t>
      </w:r>
    </w:p>
    <w:p w14:paraId="07FD726F"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использовать информационные источники, следить за последними открытиями и новостями в области музыкального искусства, знакомить с ними обучающихся на уроках;</w:t>
      </w:r>
    </w:p>
    <w:p w14:paraId="211BC63F"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обеспечивать помощь детям, не освоившим необходимый материал (из всего курса музыки),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14:paraId="41912206"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образовательную деятельность;</w:t>
      </w:r>
    </w:p>
    <w:p w14:paraId="77D3106D"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находить ценностный аспект учебного знания, обеспечивать его понимание обучающимися;</w:t>
      </w:r>
    </w:p>
    <w:p w14:paraId="772A140A"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управлять классом с целью вовлечения детей в процесс обучения, мотивируя их учебно-познавательную деятельность;</w:t>
      </w:r>
    </w:p>
    <w:p w14:paraId="244FB9F2"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защищать достоинство и интересы школьников, помогать детям, оказавшимся в конфликтной ситуации и/или неблагоприятных условиях;</w:t>
      </w:r>
    </w:p>
    <w:p w14:paraId="219D4B90"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14:paraId="2A689434"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lastRenderedPageBreak/>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14:paraId="090A4DE9"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использовать специальные коррекционные приемы обучения для детей с ограниченными возможностями здоровья;</w:t>
      </w:r>
    </w:p>
    <w:p w14:paraId="6B5B8DE7"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владеть технологиями диагностики причин конфликтных ситуаций, их профилактики и разрешения;</w:t>
      </w:r>
    </w:p>
    <w:p w14:paraId="325FC1D8"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 xml:space="preserve">владеть </w:t>
      </w:r>
      <w:proofErr w:type="spellStart"/>
      <w:r w:rsidRPr="007D4883">
        <w:rPr>
          <w:rFonts w:ascii="Times New Roman" w:eastAsia="Times New Roman" w:hAnsi="Times New Roman" w:cs="Times New Roman"/>
          <w:color w:val="1E2120"/>
          <w:sz w:val="26"/>
          <w:szCs w:val="26"/>
          <w:lang w:eastAsia="ru-RU"/>
        </w:rPr>
        <w:t>общепользовательской</w:t>
      </w:r>
      <w:proofErr w:type="spellEnd"/>
      <w:r w:rsidRPr="007D4883">
        <w:rPr>
          <w:rFonts w:ascii="Times New Roman" w:eastAsia="Times New Roman" w:hAnsi="Times New Roman" w:cs="Times New Roman"/>
          <w:color w:val="1E2120"/>
          <w:sz w:val="26"/>
          <w:szCs w:val="26"/>
          <w:lang w:eastAsia="ru-RU"/>
        </w:rPr>
        <w:t>, общепедагогической и предметно-педагогической ИКТ-компетентностями;</w:t>
      </w:r>
    </w:p>
    <w:p w14:paraId="1E9C36BD"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общаться со школьниками, признавать их достоинство, понимая и принимая их;</w:t>
      </w:r>
    </w:p>
    <w:p w14:paraId="69ECBE22" w14:textId="77777777" w:rsidR="00FE4AE3" w:rsidRPr="007D488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14:paraId="3A471783" w14:textId="77777777" w:rsidR="00FE4AE3" w:rsidRPr="007D4883" w:rsidRDefault="00FE4AE3" w:rsidP="00FE4AE3">
      <w:pPr>
        <w:spacing w:after="18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 xml:space="preserve">1.9. Учитель музыки должен быть ознакомлен с должностной инструкцией, разработанной с учетом </w:t>
      </w:r>
      <w:proofErr w:type="spellStart"/>
      <w:r w:rsidRPr="007D4883">
        <w:rPr>
          <w:rFonts w:ascii="Times New Roman" w:eastAsia="Times New Roman" w:hAnsi="Times New Roman" w:cs="Times New Roman"/>
          <w:color w:val="1E2120"/>
          <w:sz w:val="26"/>
          <w:szCs w:val="26"/>
          <w:lang w:eastAsia="ru-RU"/>
        </w:rPr>
        <w:t>профстандарта</w:t>
      </w:r>
      <w:proofErr w:type="spellEnd"/>
      <w:r w:rsidRPr="007D4883">
        <w:rPr>
          <w:rFonts w:ascii="Times New Roman" w:eastAsia="Times New Roman" w:hAnsi="Times New Roman" w:cs="Times New Roman"/>
          <w:color w:val="1E2120"/>
          <w:sz w:val="26"/>
          <w:szCs w:val="26"/>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7D4883">
        <w:rPr>
          <w:rFonts w:ascii="Times New Roman" w:eastAsia="Times New Roman" w:hAnsi="Times New Roman" w:cs="Times New Roman"/>
          <w:color w:val="1E2120"/>
          <w:sz w:val="26"/>
          <w:szCs w:val="26"/>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7D4883">
        <w:rPr>
          <w:rFonts w:ascii="Times New Roman" w:eastAsia="Times New Roman" w:hAnsi="Times New Roman" w:cs="Times New Roman"/>
          <w:color w:val="1E2120"/>
          <w:sz w:val="26"/>
          <w:szCs w:val="26"/>
          <w:lang w:eastAsia="ru-RU"/>
        </w:rPr>
        <w:br/>
        <w:t>1.11. Учителю музыки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РФ.</w:t>
      </w:r>
    </w:p>
    <w:p w14:paraId="545DCB6A" w14:textId="77777777" w:rsidR="00FE4AE3" w:rsidRPr="007D4883" w:rsidRDefault="00FE4AE3" w:rsidP="004A1356">
      <w:pPr>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Change w:id="30" w:author="UCHITEL2" w:date="2022-09-17T14:58:00Z">
          <w:pPr>
            <w:spacing w:after="90" w:line="375" w:lineRule="atLeast"/>
            <w:jc w:val="both"/>
            <w:textAlignment w:val="baseline"/>
            <w:outlineLvl w:val="2"/>
          </w:pPr>
        </w:pPrChange>
      </w:pPr>
      <w:r w:rsidRPr="007D4883">
        <w:rPr>
          <w:rFonts w:ascii="Times New Roman" w:eastAsia="Times New Roman" w:hAnsi="Times New Roman" w:cs="Times New Roman"/>
          <w:b/>
          <w:bCs/>
          <w:color w:val="1E2120"/>
          <w:sz w:val="26"/>
          <w:szCs w:val="26"/>
          <w:lang w:eastAsia="ru-RU"/>
        </w:rPr>
        <w:t>2. Трудовые функции</w:t>
      </w:r>
    </w:p>
    <w:p w14:paraId="2D517EA5"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i/>
          <w:iCs/>
          <w:color w:val="1E2120"/>
          <w:sz w:val="26"/>
          <w:szCs w:val="26"/>
          <w:bdr w:val="none" w:sz="0" w:space="0" w:color="auto" w:frame="1"/>
          <w:lang w:eastAsia="ru-RU"/>
        </w:rPr>
        <w:t>Основными трудовыми функциями учителя музыки являются:</w:t>
      </w:r>
      <w:r w:rsidRPr="007D4883">
        <w:rPr>
          <w:rFonts w:ascii="Times New Roman" w:eastAsia="Times New Roman" w:hAnsi="Times New Roman" w:cs="Times New Roman"/>
          <w:color w:val="1E2120"/>
          <w:sz w:val="26"/>
          <w:szCs w:val="26"/>
          <w:lang w:eastAsia="ru-RU"/>
        </w:rPr>
        <w:br/>
        <w:t>2.1. </w:t>
      </w:r>
      <w:r w:rsidRPr="007D4883">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r w:rsidRPr="007D4883">
        <w:rPr>
          <w:rFonts w:ascii="Times New Roman" w:eastAsia="Times New Roman" w:hAnsi="Times New Roman" w:cs="Times New Roman"/>
          <w:color w:val="1E2120"/>
          <w:sz w:val="26"/>
          <w:szCs w:val="26"/>
          <w:lang w:eastAsia="ru-RU"/>
        </w:rPr>
        <w:br/>
        <w:t>2.1.1. Общепедагогическая функция. Обучение.</w:t>
      </w:r>
      <w:r w:rsidRPr="007D4883">
        <w:rPr>
          <w:rFonts w:ascii="Times New Roman" w:eastAsia="Times New Roman" w:hAnsi="Times New Roman" w:cs="Times New Roman"/>
          <w:color w:val="1E2120"/>
          <w:sz w:val="26"/>
          <w:szCs w:val="26"/>
          <w:lang w:eastAsia="ru-RU"/>
        </w:rPr>
        <w:br/>
        <w:t>2.1.2. Воспитательная деятельность.</w:t>
      </w:r>
      <w:r w:rsidRPr="007D4883">
        <w:rPr>
          <w:rFonts w:ascii="Times New Roman" w:eastAsia="Times New Roman" w:hAnsi="Times New Roman" w:cs="Times New Roman"/>
          <w:color w:val="1E2120"/>
          <w:sz w:val="26"/>
          <w:szCs w:val="26"/>
          <w:lang w:eastAsia="ru-RU"/>
        </w:rPr>
        <w:br/>
        <w:t>2.1.3. Развивающая деятельность.</w:t>
      </w:r>
      <w:r w:rsidRPr="007D4883">
        <w:rPr>
          <w:rFonts w:ascii="Times New Roman" w:eastAsia="Times New Roman" w:hAnsi="Times New Roman" w:cs="Times New Roman"/>
          <w:color w:val="1E2120"/>
          <w:sz w:val="26"/>
          <w:szCs w:val="26"/>
          <w:lang w:eastAsia="ru-RU"/>
        </w:rPr>
        <w:br/>
        <w:t>2.2. </w:t>
      </w:r>
      <w:r w:rsidRPr="007D4883">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основных общеобразовательных программ:</w:t>
      </w:r>
      <w:r w:rsidRPr="007D4883">
        <w:rPr>
          <w:rFonts w:ascii="Times New Roman" w:eastAsia="Times New Roman" w:hAnsi="Times New Roman" w:cs="Times New Roman"/>
          <w:color w:val="1E2120"/>
          <w:sz w:val="26"/>
          <w:szCs w:val="26"/>
          <w:lang w:eastAsia="ru-RU"/>
        </w:rPr>
        <w:br/>
        <w:t>2.2.1. Педагогическая деятельность по реализации программ начального общего образования.</w:t>
      </w:r>
      <w:r w:rsidRPr="007D4883">
        <w:rPr>
          <w:rFonts w:ascii="Times New Roman" w:eastAsia="Times New Roman" w:hAnsi="Times New Roman" w:cs="Times New Roman"/>
          <w:color w:val="1E2120"/>
          <w:sz w:val="26"/>
          <w:szCs w:val="26"/>
          <w:lang w:eastAsia="ru-RU"/>
        </w:rPr>
        <w:br/>
      </w:r>
      <w:r w:rsidRPr="007D4883">
        <w:rPr>
          <w:rFonts w:ascii="Times New Roman" w:eastAsia="Times New Roman" w:hAnsi="Times New Roman" w:cs="Times New Roman"/>
          <w:color w:val="1E2120"/>
          <w:sz w:val="26"/>
          <w:szCs w:val="26"/>
          <w:lang w:eastAsia="ru-RU"/>
        </w:rPr>
        <w:lastRenderedPageBreak/>
        <w:t>2.2.2. Педагогическая деятельность по реализации программ основного общего образования.</w:t>
      </w:r>
      <w:r w:rsidRPr="007D4883">
        <w:rPr>
          <w:rFonts w:ascii="Times New Roman" w:eastAsia="Times New Roman" w:hAnsi="Times New Roman" w:cs="Times New Roman"/>
          <w:color w:val="1E2120"/>
          <w:sz w:val="26"/>
          <w:szCs w:val="26"/>
          <w:lang w:eastAsia="ru-RU"/>
        </w:rPr>
        <w:br/>
        <w:t>2.2.3. Предметное обучение. Музыка.</w:t>
      </w:r>
    </w:p>
    <w:p w14:paraId="2A745151" w14:textId="77777777" w:rsidR="00FE4AE3" w:rsidRPr="007D4883" w:rsidRDefault="00FE4AE3" w:rsidP="004A1356">
      <w:pPr>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Change w:id="31" w:author="UCHITEL2" w:date="2022-09-17T14:58:00Z">
          <w:pPr>
            <w:spacing w:after="90" w:line="375" w:lineRule="atLeast"/>
            <w:jc w:val="both"/>
            <w:textAlignment w:val="baseline"/>
            <w:outlineLvl w:val="2"/>
          </w:pPr>
        </w:pPrChange>
      </w:pPr>
      <w:r w:rsidRPr="007D4883">
        <w:rPr>
          <w:rFonts w:ascii="Times New Roman" w:eastAsia="Times New Roman" w:hAnsi="Times New Roman" w:cs="Times New Roman"/>
          <w:b/>
          <w:bCs/>
          <w:color w:val="1E2120"/>
          <w:sz w:val="26"/>
          <w:szCs w:val="26"/>
          <w:lang w:eastAsia="ru-RU"/>
        </w:rPr>
        <w:t>3. Должностные обязанности учителя музыки</w:t>
      </w:r>
    </w:p>
    <w:p w14:paraId="4B604DF1"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3.1. </w:t>
      </w:r>
      <w:r w:rsidRPr="007D4883">
        <w:rPr>
          <w:rFonts w:ascii="Times New Roman" w:eastAsia="Times New Roman" w:hAnsi="Times New Roman" w:cs="Times New Roman"/>
          <w:color w:val="1E2120"/>
          <w:sz w:val="26"/>
          <w:szCs w:val="26"/>
          <w:u w:val="single"/>
          <w:bdr w:val="none" w:sz="0" w:space="0" w:color="auto" w:frame="1"/>
          <w:lang w:eastAsia="ru-RU"/>
        </w:rPr>
        <w:t>В рамках трудовой общепедагогической функции обучения:</w:t>
      </w:r>
    </w:p>
    <w:p w14:paraId="489AF543" w14:textId="77777777" w:rsidR="00FE4AE3" w:rsidRPr="007D488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начального общего и среднего общего образования;</w:t>
      </w:r>
    </w:p>
    <w:p w14:paraId="7BBFD597" w14:textId="77777777" w:rsidR="00FE4AE3" w:rsidRPr="007D488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разрабатывает и реализует программы по музыке в рамках основных общеобразовательных программ;</w:t>
      </w:r>
    </w:p>
    <w:p w14:paraId="09720249" w14:textId="77777777" w:rsidR="00FE4AE3" w:rsidRPr="007D488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14:paraId="75CE6AE1" w14:textId="77777777" w:rsidR="00FE4AE3" w:rsidRPr="007D488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осуществляет планирование и проведение учебных занятий по музыке;</w:t>
      </w:r>
    </w:p>
    <w:p w14:paraId="0AE73B11" w14:textId="77777777" w:rsidR="00FE4AE3" w:rsidRPr="007D488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14:paraId="63D1C26E" w14:textId="77777777" w:rsidR="00FE4AE3" w:rsidRPr="007D488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музыке обучающимися;</w:t>
      </w:r>
    </w:p>
    <w:p w14:paraId="011CEC34" w14:textId="77777777" w:rsidR="00FE4AE3" w:rsidRPr="007D488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формирует универсальные учебные действия;</w:t>
      </w:r>
    </w:p>
    <w:p w14:paraId="4D9E2C21" w14:textId="77777777" w:rsidR="00FE4AE3" w:rsidRPr="007D488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формирует у детей мотивацию к обучению;</w:t>
      </w:r>
    </w:p>
    <w:p w14:paraId="480FD265" w14:textId="77777777" w:rsidR="00FE4AE3" w:rsidRPr="007D488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14:paraId="22073AEB" w14:textId="77777777" w:rsidR="00FE4AE3" w:rsidRPr="007D488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формирует навыки, связанные с информационно-коммуникационными технологиями.</w:t>
      </w:r>
    </w:p>
    <w:p w14:paraId="0A6C1521"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3.2. </w:t>
      </w:r>
      <w:r w:rsidRPr="007D4883">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p>
    <w:p w14:paraId="6F73389A" w14:textId="77777777" w:rsidR="00FE4AE3" w:rsidRPr="007D4883" w:rsidRDefault="00FE4AE3" w:rsidP="00FE4AE3">
      <w:pPr>
        <w:numPr>
          <w:ilvl w:val="0"/>
          <w:numId w:val="6"/>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осуществляет регулирование поведения учащихся для обеспечения безопасной образовательной среды на уроках музыки, поддерживает режим посещения занятий, уважая человеческое достоинство, честь и репутацию детей;</w:t>
      </w:r>
    </w:p>
    <w:p w14:paraId="324F4CD4" w14:textId="77777777" w:rsidR="00FE4AE3" w:rsidRPr="007D4883" w:rsidRDefault="00FE4AE3" w:rsidP="00FE4AE3">
      <w:pPr>
        <w:numPr>
          <w:ilvl w:val="0"/>
          <w:numId w:val="6"/>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уроках музыки, так и во внеурочной деятельности;</w:t>
      </w:r>
    </w:p>
    <w:p w14:paraId="2743359D" w14:textId="77777777" w:rsidR="00FE4AE3" w:rsidRPr="007D4883" w:rsidRDefault="00FE4AE3" w:rsidP="00FE4AE3">
      <w:pPr>
        <w:numPr>
          <w:ilvl w:val="0"/>
          <w:numId w:val="6"/>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ставит воспитательные цели, способствующие развитию обучающихся, независимо от их способностей и характера;</w:t>
      </w:r>
    </w:p>
    <w:p w14:paraId="586C7E48" w14:textId="77777777" w:rsidR="00FE4AE3" w:rsidRPr="007D4883" w:rsidRDefault="00FE4AE3" w:rsidP="00FE4AE3">
      <w:pPr>
        <w:numPr>
          <w:ilvl w:val="0"/>
          <w:numId w:val="6"/>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контролирует выполнение учениками правил поведения в учебном кабинете музыки в соответствии с Уставом школы и Правилами внутреннего распорядка общеобразовательной организации;</w:t>
      </w:r>
    </w:p>
    <w:p w14:paraId="55357D7A" w14:textId="77777777" w:rsidR="00FE4AE3" w:rsidRPr="007D4883" w:rsidRDefault="00FE4AE3" w:rsidP="00FE4AE3">
      <w:pPr>
        <w:numPr>
          <w:ilvl w:val="0"/>
          <w:numId w:val="6"/>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школьника (учебной, проектной, творческой);</w:t>
      </w:r>
    </w:p>
    <w:p w14:paraId="001B8BB0" w14:textId="77777777" w:rsidR="00FE4AE3" w:rsidRPr="007D4883" w:rsidRDefault="00FE4AE3" w:rsidP="00FE4AE3">
      <w:pPr>
        <w:numPr>
          <w:ilvl w:val="0"/>
          <w:numId w:val="6"/>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способствует развитию у детей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w:t>
      </w:r>
    </w:p>
    <w:p w14:paraId="3BCA94A9"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3.3. </w:t>
      </w:r>
      <w:r w:rsidRPr="007D4883">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14:paraId="65B5FA4D" w14:textId="77777777" w:rsidR="00FE4AE3" w:rsidRPr="007D4883" w:rsidRDefault="00FE4AE3" w:rsidP="00FE4AE3">
      <w:pPr>
        <w:numPr>
          <w:ilvl w:val="0"/>
          <w:numId w:val="7"/>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lastRenderedPageBreak/>
        <w:t>осуществляет проектирование психологически безопасной и комфортной образовательной среды на занятиях по музыке;</w:t>
      </w:r>
    </w:p>
    <w:p w14:paraId="11503B36" w14:textId="77777777" w:rsidR="00FE4AE3" w:rsidRPr="007D4883" w:rsidRDefault="00FE4AE3" w:rsidP="00FE4AE3">
      <w:pPr>
        <w:numPr>
          <w:ilvl w:val="0"/>
          <w:numId w:val="7"/>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развивает у детей познавательную активность, самостоятельность, инициативу, способности к исследованию и проектированию;</w:t>
      </w:r>
    </w:p>
    <w:p w14:paraId="4DFC34EC" w14:textId="77777777" w:rsidR="00FE4AE3" w:rsidRPr="007D4883" w:rsidRDefault="00FE4AE3" w:rsidP="00FE4AE3">
      <w:pPr>
        <w:numPr>
          <w:ilvl w:val="0"/>
          <w:numId w:val="7"/>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(аутисты, с синдромом дефицита внимания и гиперактивностью и др.), дети с ограниченными возможностями здоровья и девиациями поведения, дети с зависимостью;</w:t>
      </w:r>
    </w:p>
    <w:p w14:paraId="5F872550" w14:textId="77777777" w:rsidR="00FE4AE3" w:rsidRPr="007D4883" w:rsidRDefault="00FE4AE3" w:rsidP="00FE4AE3">
      <w:pPr>
        <w:numPr>
          <w:ilvl w:val="0"/>
          <w:numId w:val="7"/>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оказывает адресную помощь учащимся образовательного учреждения;</w:t>
      </w:r>
    </w:p>
    <w:p w14:paraId="5EAF5743" w14:textId="77777777" w:rsidR="00FE4AE3" w:rsidRPr="007D4883" w:rsidRDefault="00FE4AE3" w:rsidP="00FE4AE3">
      <w:pPr>
        <w:numPr>
          <w:ilvl w:val="0"/>
          <w:numId w:val="7"/>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как учитель-предметник участвует в психолого-медико-педагогических консилиумах;</w:t>
      </w:r>
    </w:p>
    <w:p w14:paraId="07B38015" w14:textId="77777777" w:rsidR="00FE4AE3" w:rsidRPr="007D4883" w:rsidRDefault="00FE4AE3" w:rsidP="00FE4AE3">
      <w:pPr>
        <w:numPr>
          <w:ilvl w:val="0"/>
          <w:numId w:val="7"/>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музыке в рамках индивидуальных программ развития ребенка;</w:t>
      </w:r>
    </w:p>
    <w:p w14:paraId="0C4557D6" w14:textId="77777777" w:rsidR="00FE4AE3" w:rsidRPr="007D4883" w:rsidRDefault="00FE4AE3" w:rsidP="00FE4AE3">
      <w:pPr>
        <w:numPr>
          <w:ilvl w:val="0"/>
          <w:numId w:val="7"/>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14:paraId="5B4754AD"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3.4. </w:t>
      </w:r>
      <w:r w:rsidRPr="007D4883">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начального общего образования:</w:t>
      </w:r>
    </w:p>
    <w:p w14:paraId="5A8869EE" w14:textId="77777777" w:rsidR="00FE4AE3" w:rsidRPr="007D4883" w:rsidRDefault="00FE4AE3" w:rsidP="00FE4AE3">
      <w:pPr>
        <w:numPr>
          <w:ilvl w:val="0"/>
          <w:numId w:val="8"/>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осуществляет проектирование образовательной деятельности на основе ФГОС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w:t>
      </w:r>
    </w:p>
    <w:p w14:paraId="3E54BDAE" w14:textId="77777777" w:rsidR="00FE4AE3" w:rsidRPr="007D4883" w:rsidRDefault="00FE4AE3" w:rsidP="00FE4AE3">
      <w:pPr>
        <w:numPr>
          <w:ilvl w:val="0"/>
          <w:numId w:val="8"/>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формирует у детей социальную позицию обучающихся на всем протяжении обучения в начальной школе;</w:t>
      </w:r>
    </w:p>
    <w:p w14:paraId="53FD9D78" w14:textId="77777777" w:rsidR="00FE4AE3" w:rsidRPr="007D4883" w:rsidRDefault="00FE4AE3" w:rsidP="00FE4AE3">
      <w:pPr>
        <w:numPr>
          <w:ilvl w:val="0"/>
          <w:numId w:val="8"/>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формирует метапредметные компетенции, умение учиться и универсальные учебные действия до уровня, необходимого для освоения знаний и умений по музыке;</w:t>
      </w:r>
    </w:p>
    <w:p w14:paraId="438ED597" w14:textId="77777777" w:rsidR="00FE4AE3" w:rsidRPr="007D4883" w:rsidRDefault="00FE4AE3" w:rsidP="00FE4AE3">
      <w:pPr>
        <w:numPr>
          <w:ilvl w:val="0"/>
          <w:numId w:val="8"/>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объективно оценивает успехи и возможности учащихся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w:t>
      </w:r>
    </w:p>
    <w:p w14:paraId="59A4E941" w14:textId="77777777" w:rsidR="00FE4AE3" w:rsidRPr="007D4883" w:rsidRDefault="00FE4AE3" w:rsidP="00FE4AE3">
      <w:pPr>
        <w:numPr>
          <w:ilvl w:val="0"/>
          <w:numId w:val="8"/>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организует образовательную деятельность с учетом своеобразия социальной ситуации развития ребенка;</w:t>
      </w:r>
    </w:p>
    <w:p w14:paraId="269555EE" w14:textId="77777777" w:rsidR="00FE4AE3" w:rsidRPr="007D4883" w:rsidRDefault="00FE4AE3" w:rsidP="00FE4AE3">
      <w:pPr>
        <w:numPr>
          <w:ilvl w:val="0"/>
          <w:numId w:val="8"/>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корректирует учебную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w:t>
      </w:r>
    </w:p>
    <w:p w14:paraId="4A0E53D7" w14:textId="77777777" w:rsidR="00FE4AE3" w:rsidRPr="007D4883" w:rsidRDefault="00FE4AE3" w:rsidP="00FE4AE3">
      <w:pPr>
        <w:numPr>
          <w:ilvl w:val="0"/>
          <w:numId w:val="8"/>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участвует в мероприятии в четвертом классе начальной школы (во взаимодействии с учителем начальных классов и психологом) по профилактике возможных трудностей адаптации детей к образовательной деятельности в основной школе.</w:t>
      </w:r>
    </w:p>
    <w:p w14:paraId="22B34AC8"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lastRenderedPageBreak/>
        <w:t>3.5. </w:t>
      </w:r>
      <w:r w:rsidRPr="007D4883">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общего образования:</w:t>
      </w:r>
    </w:p>
    <w:p w14:paraId="53488ECE" w14:textId="77777777" w:rsidR="00FE4AE3" w:rsidRPr="007D4883" w:rsidRDefault="00FE4AE3" w:rsidP="00FE4AE3">
      <w:pPr>
        <w:numPr>
          <w:ilvl w:val="0"/>
          <w:numId w:val="9"/>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формирует общекультурные компетенции и понимание места музыки в общей картине мира;</w:t>
      </w:r>
    </w:p>
    <w:p w14:paraId="219B5EDD" w14:textId="77777777" w:rsidR="00FE4AE3" w:rsidRPr="007D4883" w:rsidRDefault="00FE4AE3" w:rsidP="00FE4AE3">
      <w:pPr>
        <w:numPr>
          <w:ilvl w:val="0"/>
          <w:numId w:val="9"/>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определяет на основе анализа учебной деятельности обучающегося оптимальные способы его обучения и развития;</w:t>
      </w:r>
    </w:p>
    <w:p w14:paraId="6092F895" w14:textId="77777777" w:rsidR="00FE4AE3" w:rsidRPr="007D4883" w:rsidRDefault="00FE4AE3" w:rsidP="00FE4AE3">
      <w:pPr>
        <w:numPr>
          <w:ilvl w:val="0"/>
          <w:numId w:val="9"/>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определяет совместно с учеником, его родителями (законными представителями) и другими участниками образовательных отношений (педагог-психолог, учитель-дефектолог, методист и т.д.) зоны его ближайшего развития, разрабатывает и реализует (при необходимости) индивидуальный образовательный маршрут по дисциплине «Музыка»;</w:t>
      </w:r>
    </w:p>
    <w:p w14:paraId="01576418" w14:textId="77777777" w:rsidR="00FE4AE3" w:rsidRPr="007D4883" w:rsidRDefault="00FE4AE3" w:rsidP="00FE4AE3">
      <w:pPr>
        <w:numPr>
          <w:ilvl w:val="0"/>
          <w:numId w:val="9"/>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контингентов учащихся с выдающимися способностями в области музыки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14:paraId="10A798C8" w14:textId="77777777" w:rsidR="00FE4AE3" w:rsidRPr="007D4883" w:rsidRDefault="00FE4AE3" w:rsidP="00FE4AE3">
      <w:pPr>
        <w:numPr>
          <w:ilvl w:val="0"/>
          <w:numId w:val="9"/>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осуществляет организацию музыкальных конкурсов, конференций по музыке в школе, творческих музыкальных вечеров и иных внеурочных творческих мероприятий.</w:t>
      </w:r>
    </w:p>
    <w:p w14:paraId="089CDCA5"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3.6. </w:t>
      </w:r>
      <w:r w:rsidRPr="007D4883">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предмету «Музыка»:</w:t>
      </w:r>
    </w:p>
    <w:p w14:paraId="04C95676"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формирует конкретные знания, умения и навыки в области музыки;</w:t>
      </w:r>
    </w:p>
    <w:p w14:paraId="3B06A4A7"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формирует образовательную среду, содействующую развитию способностей в области музыки каждого ребенка и реализующую принципы современной педагогики;</w:t>
      </w:r>
    </w:p>
    <w:p w14:paraId="08E76A35"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формирует основы музыкальной культуры обучающихся как части их общей духовной культуры, как особого способа познания жизни и средства организации общения; развивает эстетическое, эмоционально-ценностное видение окружающего мира; развивает у детей способности к сопереживанию, слуховой памяти и слухового внимания, музыкального вкуса и творческого воображения;</w:t>
      </w:r>
    </w:p>
    <w:p w14:paraId="30E232A5"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способствует развитию музыкальных способностей и эмоциональной сферы, творческой деятельности обучающихся;</w:t>
      </w:r>
    </w:p>
    <w:p w14:paraId="70BDB10A"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формирует эстетический вкус учеников, используя разные виды и формы организации музыкальной деятельности, принимает участие в организации художественной самодеятельности;</w:t>
      </w:r>
    </w:p>
    <w:p w14:paraId="383DC950"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направляет учеников в освоении музыкальной культуры во всём многообразии музыкальных жанров, направлений и стилей как выражения духовных ценностей;</w:t>
      </w:r>
    </w:p>
    <w:p w14:paraId="3560E57E"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воспитывает уважение к истории культуры своего Отечества, выраженной в народном музыкальном фольклоре;</w:t>
      </w:r>
    </w:p>
    <w:p w14:paraId="6150EE09"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помогает ученикам в приобретении опыта игры на музыкальных инструментах;</w:t>
      </w:r>
    </w:p>
    <w:p w14:paraId="78C8B23F"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развивает потребности в общении с музыкальными произведениями, освоение умений и навыков восприятия, интерпретации и оценки музыкальных произведений;</w:t>
      </w:r>
    </w:p>
    <w:p w14:paraId="466B1911"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содействует развитию инициативы школьников по использованию и применению полученных знаний и умений на занятиях по музыке;</w:t>
      </w:r>
    </w:p>
    <w:p w14:paraId="15AD7686"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lastRenderedPageBreak/>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14:paraId="3AA8A1E3"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содействует в подготовке обучающихся к участию в музыкальных и вокальных конкурсах, ученических конференциях по музыке, в подготовке индивидуальных или групповых исследовательских и творческих проектов по музыке;</w:t>
      </w:r>
    </w:p>
    <w:p w14:paraId="72574592"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формирует и поддерживает высокую мотивацию, развивает способности обучающихся к занятиям по музыке, ведет кружки, факультативные и элективные курсы для желающих и эффективно работающих в них учащихся школы;</w:t>
      </w:r>
    </w:p>
    <w:p w14:paraId="1914F684"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предоставляет информацию о дополнительном образовании, возможности дополнительных занятий по музыке в других образовательных и иных организациях, в том числе с применением дистанционных образовательных технологий;</w:t>
      </w:r>
    </w:p>
    <w:p w14:paraId="5441DED3"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консультирует обучающихся по выбору профессий и специальностей, где особо необходимы знания и умения в области музыки;</w:t>
      </w:r>
    </w:p>
    <w:p w14:paraId="7E0E1951"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содействует формированию у школьников позитивных эмоций от деятельности в области музыкального искусства;</w:t>
      </w:r>
    </w:p>
    <w:p w14:paraId="7DEE425E"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формирует позитивное отношение со стороны всех обучающихся к творческим достижениям одноклассников;</w:t>
      </w:r>
    </w:p>
    <w:p w14:paraId="3874F96C"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формирует представления обучающихся о полезности знаний и навыков в области музыки вне зависимости от избранной профессии или специальности;</w:t>
      </w:r>
    </w:p>
    <w:p w14:paraId="7A918603" w14:textId="77777777" w:rsidR="00FE4AE3" w:rsidRPr="007D488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сотрудничает с другими учителями-предметниками, осуществляет межпредметные связи в процессе преподавания музыки.</w:t>
      </w:r>
    </w:p>
    <w:p w14:paraId="3BCF22DE"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3.7.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7D4883">
        <w:rPr>
          <w:rFonts w:ascii="Times New Roman" w:eastAsia="Times New Roman" w:hAnsi="Times New Roman" w:cs="Times New Roman"/>
          <w:color w:val="1E2120"/>
          <w:sz w:val="26"/>
          <w:szCs w:val="26"/>
          <w:lang w:eastAsia="ru-RU"/>
        </w:rPr>
        <w:br/>
        <w:t>3.8. Ведёт в установленном порядке учебную документацию, осуществляет текущий контроль успеваемости учащихся и посещения ими уроков музыки, выставляет текущие оценки в классный журнал и дневники, своевременно сдаёт администрации школы необходимые отчётные данные.</w:t>
      </w:r>
      <w:r w:rsidRPr="007D4883">
        <w:rPr>
          <w:rFonts w:ascii="Times New Roman" w:eastAsia="Times New Roman" w:hAnsi="Times New Roman" w:cs="Times New Roman"/>
          <w:color w:val="1E2120"/>
          <w:sz w:val="26"/>
          <w:szCs w:val="26"/>
          <w:lang w:eastAsia="ru-RU"/>
        </w:rPr>
        <w:br/>
        <w:t>3.9. Контролирует наличие у детей тетрадей по музыке, нотных тетрадей.</w:t>
      </w:r>
      <w:r w:rsidRPr="007D4883">
        <w:rPr>
          <w:rFonts w:ascii="Times New Roman" w:eastAsia="Times New Roman" w:hAnsi="Times New Roman" w:cs="Times New Roman"/>
          <w:color w:val="1E2120"/>
          <w:sz w:val="26"/>
          <w:szCs w:val="26"/>
          <w:lang w:eastAsia="ru-RU"/>
        </w:rPr>
        <w:br/>
        <w:t>3.10. Учитель музыки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7D4883">
        <w:rPr>
          <w:rFonts w:ascii="Times New Roman" w:eastAsia="Times New Roman" w:hAnsi="Times New Roman" w:cs="Times New Roman"/>
          <w:color w:val="1E2120"/>
          <w:sz w:val="26"/>
          <w:szCs w:val="26"/>
          <w:lang w:eastAsia="ru-RU"/>
        </w:rPr>
        <w:br/>
        <w:t>3.11. Готовит и использует в обучении различный дидактический материал, наглядные пособия, аудио- и видео-материалы, раздаточный учебный материал, музыкальные инструменты.</w:t>
      </w:r>
      <w:r w:rsidRPr="007D4883">
        <w:rPr>
          <w:rFonts w:ascii="Times New Roman" w:eastAsia="Times New Roman" w:hAnsi="Times New Roman" w:cs="Times New Roman"/>
          <w:color w:val="1E2120"/>
          <w:sz w:val="26"/>
          <w:szCs w:val="26"/>
          <w:lang w:eastAsia="ru-RU"/>
        </w:rPr>
        <w:br/>
        <w:t>3.12.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(проверочных, тестовых) работ по музыке.</w:t>
      </w:r>
      <w:r w:rsidRPr="007D4883">
        <w:rPr>
          <w:rFonts w:ascii="Times New Roman" w:eastAsia="Times New Roman" w:hAnsi="Times New Roman" w:cs="Times New Roman"/>
          <w:color w:val="1E2120"/>
          <w:sz w:val="26"/>
          <w:szCs w:val="26"/>
          <w:lang w:eastAsia="ru-RU"/>
        </w:rPr>
        <w:br/>
      </w:r>
      <w:r w:rsidRPr="007D4883">
        <w:rPr>
          <w:rFonts w:ascii="Times New Roman" w:eastAsia="Times New Roman" w:hAnsi="Times New Roman" w:cs="Times New Roman"/>
          <w:color w:val="1E2120"/>
          <w:sz w:val="26"/>
          <w:szCs w:val="26"/>
          <w:lang w:eastAsia="ru-RU"/>
        </w:rPr>
        <w:lastRenderedPageBreak/>
        <w:t>3.13. Организует участие учащихся в творческих конкурсах и музыкальных вечерах, во внеклассных предметных мероприятиях, неделях музыки, защитах исследовательских и творческих проектов по музыке и, по возможности, организует внеклассную работу по своему предмету.</w:t>
      </w:r>
      <w:r w:rsidRPr="007D4883">
        <w:rPr>
          <w:rFonts w:ascii="Times New Roman" w:eastAsia="Times New Roman" w:hAnsi="Times New Roman" w:cs="Times New Roman"/>
          <w:color w:val="1E2120"/>
          <w:sz w:val="26"/>
          <w:szCs w:val="26"/>
          <w:lang w:eastAsia="ru-RU"/>
        </w:rPr>
        <w:br/>
        <w:t>3.14.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w:t>
      </w:r>
      <w:r w:rsidRPr="007D4883">
        <w:rPr>
          <w:rFonts w:ascii="Times New Roman" w:eastAsia="Times New Roman" w:hAnsi="Times New Roman" w:cs="Times New Roman"/>
          <w:color w:val="1E2120"/>
          <w:sz w:val="26"/>
          <w:szCs w:val="26"/>
          <w:lang w:eastAsia="ru-RU"/>
        </w:rPr>
        <w:br/>
        <w:t>3.15. Не превышает общую продолжительность использования интерактивной доски на уроке: для детей до 10 лет - 20 минут, старше 10 лет - 30 минут.</w:t>
      </w:r>
      <w:r w:rsidRPr="007D4883">
        <w:rPr>
          <w:rFonts w:ascii="Times New Roman" w:eastAsia="Times New Roman" w:hAnsi="Times New Roman" w:cs="Times New Roman"/>
          <w:color w:val="1E2120"/>
          <w:sz w:val="26"/>
          <w:szCs w:val="26"/>
          <w:lang w:eastAsia="ru-RU"/>
        </w:rPr>
        <w:br/>
        <w:t>3.16. Осуществляет ведение электронной документации по своему предмету, в том числе электронного журнала и дневников (при использовании в школе).</w:t>
      </w:r>
      <w:r w:rsidRPr="007D4883">
        <w:rPr>
          <w:rFonts w:ascii="Times New Roman" w:eastAsia="Times New Roman" w:hAnsi="Times New Roman" w:cs="Times New Roman"/>
          <w:color w:val="1E2120"/>
          <w:sz w:val="26"/>
          <w:szCs w:val="26"/>
          <w:lang w:eastAsia="ru-RU"/>
        </w:rPr>
        <w:br/>
        <w:t>3.17. Обеспечивает охрану жизни и здоровья учащихся во время проведения уроков, факультативов и курсов, дополнительных и иных проводимых учителем музыки занятий, а также во время проведения музыкальных (вокальных) конкурсов, внеклассных предметных мероприятий по музыке.</w:t>
      </w:r>
      <w:r w:rsidRPr="007D4883">
        <w:rPr>
          <w:rFonts w:ascii="Times New Roman" w:eastAsia="Times New Roman" w:hAnsi="Times New Roman" w:cs="Times New Roman"/>
          <w:color w:val="1E2120"/>
          <w:sz w:val="26"/>
          <w:szCs w:val="26"/>
          <w:lang w:eastAsia="ru-RU"/>
        </w:rPr>
        <w:br/>
        <w:t>3.18. </w:t>
      </w:r>
      <w:r w:rsidRPr="007D4883">
        <w:rPr>
          <w:rFonts w:ascii="Times New Roman" w:eastAsia="Times New Roman" w:hAnsi="Times New Roman" w:cs="Times New Roman"/>
          <w:color w:val="1E2120"/>
          <w:sz w:val="26"/>
          <w:szCs w:val="26"/>
          <w:u w:val="single"/>
          <w:bdr w:val="none" w:sz="0" w:space="0" w:color="auto" w:frame="1"/>
          <w:lang w:eastAsia="ru-RU"/>
        </w:rPr>
        <w:t>Учителю музыки запрещается:</w:t>
      </w:r>
    </w:p>
    <w:p w14:paraId="14796934" w14:textId="77777777" w:rsidR="00FE4AE3" w:rsidRPr="007D4883" w:rsidRDefault="00FE4AE3" w:rsidP="00FE4AE3">
      <w:pPr>
        <w:numPr>
          <w:ilvl w:val="0"/>
          <w:numId w:val="1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менять на свое усмотрение расписание занятий;</w:t>
      </w:r>
    </w:p>
    <w:p w14:paraId="10C5BF78" w14:textId="77777777" w:rsidR="00FE4AE3" w:rsidRPr="007D4883" w:rsidRDefault="00FE4AE3" w:rsidP="00FE4AE3">
      <w:pPr>
        <w:numPr>
          <w:ilvl w:val="0"/>
          <w:numId w:val="1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14:paraId="0D4F0E54" w14:textId="77777777" w:rsidR="00FE4AE3" w:rsidRPr="007D4883" w:rsidRDefault="00FE4AE3" w:rsidP="00FE4AE3">
      <w:pPr>
        <w:numPr>
          <w:ilvl w:val="0"/>
          <w:numId w:val="1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удалять учеников с занятий;</w:t>
      </w:r>
    </w:p>
    <w:p w14:paraId="2CE554AE" w14:textId="77777777" w:rsidR="00FE4AE3" w:rsidRPr="007D4883" w:rsidRDefault="00FE4AE3" w:rsidP="00FE4AE3">
      <w:pPr>
        <w:numPr>
          <w:ilvl w:val="0"/>
          <w:numId w:val="1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использовать неисправную мебель, электрооборудование, музыкальные инструменты и музыкальный центр, мультимедийный проектор, компьютерную и иную оргтехнику или перечисленное оборудование и мебель с явными признаками повреждения;</w:t>
      </w:r>
    </w:p>
    <w:p w14:paraId="74EE5878" w14:textId="77777777" w:rsidR="00FE4AE3" w:rsidRPr="007D4883" w:rsidRDefault="00FE4AE3" w:rsidP="00FE4AE3">
      <w:pPr>
        <w:numPr>
          <w:ilvl w:val="0"/>
          <w:numId w:val="1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курить в помещениях и на территории образовательного учреждения.</w:t>
      </w:r>
    </w:p>
    <w:p w14:paraId="76C4FBCF"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3.19.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7D4883">
        <w:rPr>
          <w:rFonts w:ascii="Times New Roman" w:eastAsia="Times New Roman" w:hAnsi="Times New Roman" w:cs="Times New Roman"/>
          <w:color w:val="1E2120"/>
          <w:sz w:val="26"/>
          <w:szCs w:val="26"/>
          <w:lang w:eastAsia="ru-RU"/>
        </w:rPr>
        <w:br/>
        <w:t>3.20.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музыки, а также в предметных школьных МО и методических объединениях учителей музыки, которые проводятся вышестоящей организацией.</w:t>
      </w:r>
      <w:r w:rsidRPr="007D4883">
        <w:rPr>
          <w:rFonts w:ascii="Times New Roman" w:eastAsia="Times New Roman" w:hAnsi="Times New Roman" w:cs="Times New Roman"/>
          <w:color w:val="1E2120"/>
          <w:sz w:val="26"/>
          <w:szCs w:val="26"/>
          <w:lang w:eastAsia="ru-RU"/>
        </w:rPr>
        <w:br/>
        <w:t>3.21.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7D4883">
        <w:rPr>
          <w:rFonts w:ascii="Times New Roman" w:eastAsia="Times New Roman" w:hAnsi="Times New Roman" w:cs="Times New Roman"/>
          <w:color w:val="1E2120"/>
          <w:sz w:val="26"/>
          <w:szCs w:val="26"/>
          <w:lang w:eastAsia="ru-RU"/>
        </w:rPr>
        <w:br/>
        <w:t>3.22.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7D4883">
        <w:rPr>
          <w:rFonts w:ascii="Times New Roman" w:eastAsia="Times New Roman" w:hAnsi="Times New Roman" w:cs="Times New Roman"/>
          <w:color w:val="1E2120"/>
          <w:sz w:val="26"/>
          <w:szCs w:val="26"/>
          <w:lang w:eastAsia="ru-RU"/>
        </w:rPr>
        <w:br/>
        <w:t>3.23.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7D4883">
        <w:rPr>
          <w:rFonts w:ascii="Times New Roman" w:eastAsia="Times New Roman" w:hAnsi="Times New Roman" w:cs="Times New Roman"/>
          <w:color w:val="1E2120"/>
          <w:sz w:val="26"/>
          <w:szCs w:val="26"/>
          <w:lang w:eastAsia="ru-RU"/>
        </w:rPr>
        <w:br/>
      </w:r>
      <w:r w:rsidRPr="007D4883">
        <w:rPr>
          <w:rFonts w:ascii="Times New Roman" w:eastAsia="Times New Roman" w:hAnsi="Times New Roman" w:cs="Times New Roman"/>
          <w:color w:val="1E2120"/>
          <w:sz w:val="26"/>
          <w:szCs w:val="26"/>
          <w:lang w:eastAsia="ru-RU"/>
        </w:rPr>
        <w:lastRenderedPageBreak/>
        <w:t>3.24. Оказывает помощь в организации и проведении культурно-массовых мероприятий, включая внешкольные.</w:t>
      </w:r>
      <w:r w:rsidRPr="007D4883">
        <w:rPr>
          <w:rFonts w:ascii="Times New Roman" w:eastAsia="Times New Roman" w:hAnsi="Times New Roman" w:cs="Times New Roman"/>
          <w:color w:val="1E2120"/>
          <w:sz w:val="26"/>
          <w:szCs w:val="26"/>
          <w:lang w:eastAsia="ru-RU"/>
        </w:rPr>
        <w:br/>
        <w:t>3.25. Входит в комиссию по эстетическому оформлению школы.</w:t>
      </w:r>
      <w:r w:rsidRPr="007D4883">
        <w:rPr>
          <w:rFonts w:ascii="Times New Roman" w:eastAsia="Times New Roman" w:hAnsi="Times New Roman" w:cs="Times New Roman"/>
          <w:color w:val="1E2120"/>
          <w:sz w:val="26"/>
          <w:szCs w:val="26"/>
          <w:lang w:eastAsia="ru-RU"/>
        </w:rPr>
        <w:br/>
        <w:t>3.26. </w:t>
      </w:r>
      <w:r w:rsidRPr="007D4883">
        <w:rPr>
          <w:rFonts w:ascii="Times New Roman" w:eastAsia="Times New Roman" w:hAnsi="Times New Roman" w:cs="Times New Roman"/>
          <w:color w:val="1E2120"/>
          <w:sz w:val="26"/>
          <w:szCs w:val="26"/>
          <w:u w:val="single"/>
          <w:bdr w:val="none" w:sz="0" w:space="0" w:color="auto" w:frame="1"/>
          <w:lang w:eastAsia="ru-RU"/>
        </w:rPr>
        <w:t>При выполнении учителем обязанностей заведующего кабинетом музыки:</w:t>
      </w:r>
    </w:p>
    <w:p w14:paraId="7DFD3D17" w14:textId="77777777" w:rsidR="00FE4AE3" w:rsidRPr="007D488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проводит паспортизацию своего кабинета;</w:t>
      </w:r>
    </w:p>
    <w:p w14:paraId="771D9629" w14:textId="77777777" w:rsidR="00FE4AE3" w:rsidRPr="007D488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постоянно пополняет кабинет музыки методическими пособиями, необходимыми для осуществления учебной программы по музыке, дидактическими материалами, аудиозаписями музыкальных произведений, портретами выдающихся композиторов и иными наглядными пособиями;</w:t>
      </w:r>
    </w:p>
    <w:p w14:paraId="45169802" w14:textId="77777777" w:rsidR="00FE4AE3" w:rsidRPr="007D488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организует с учащимися работу по изготовлению наглядных пособий, раздаточного материала;</w:t>
      </w:r>
    </w:p>
    <w:p w14:paraId="0ED25AF9" w14:textId="77777777" w:rsidR="00FE4AE3" w:rsidRPr="007D488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14:paraId="36F8B88E" w14:textId="77777777" w:rsidR="00FE4AE3" w:rsidRPr="007D488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разрабатывает инструкции по охране труда для кабинета музыки с консультативной помощью специалиста по охране труда;</w:t>
      </w:r>
    </w:p>
    <w:p w14:paraId="7ECCFEF7" w14:textId="77777777" w:rsidR="00FE4AE3" w:rsidRPr="007D488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осуществляет постоянный контроль соблюдения учащимися инструкций по безопасности труда в кабинете музыки, а также правил поведения в учебном кабинете;</w:t>
      </w:r>
    </w:p>
    <w:p w14:paraId="195E52B4" w14:textId="77777777" w:rsidR="00FE4AE3" w:rsidRPr="007D488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проводит вводный инструктаж учащихся по правилам поведения в кабинете музыки с обязательной регистрацией в журнале инструктажа.</w:t>
      </w:r>
    </w:p>
    <w:p w14:paraId="5297785D" w14:textId="77777777" w:rsidR="00FE4AE3" w:rsidRPr="007D488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принимает участие в смотре-конкурсе учебных кабинетов, готовит кабинет музыки к приемке на начало нового учебного года.</w:t>
      </w:r>
    </w:p>
    <w:p w14:paraId="17F171BD" w14:textId="77777777" w:rsidR="00FE4AE3" w:rsidRPr="007D4883" w:rsidRDefault="00FE4AE3" w:rsidP="00FE4AE3">
      <w:pPr>
        <w:spacing w:after="18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3.27. Педагог соблюдает положения должностной инструкции учителя музыки,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7D4883">
        <w:rPr>
          <w:rFonts w:ascii="Times New Roman" w:eastAsia="Times New Roman" w:hAnsi="Times New Roman" w:cs="Times New Roman"/>
          <w:color w:val="1E2120"/>
          <w:sz w:val="26"/>
          <w:szCs w:val="26"/>
          <w:lang w:eastAsia="ru-RU"/>
        </w:rPr>
        <w:br/>
        <w:t>3.28. Педагог периодически проходит бесплатные медицинские обследования, аттестацию, повышает свою профессиональную квалификацию и компетенцию.</w:t>
      </w:r>
      <w:r w:rsidRPr="007D4883">
        <w:rPr>
          <w:rFonts w:ascii="Times New Roman" w:eastAsia="Times New Roman" w:hAnsi="Times New Roman" w:cs="Times New Roman"/>
          <w:color w:val="1E2120"/>
          <w:sz w:val="26"/>
          <w:szCs w:val="26"/>
          <w:lang w:eastAsia="ru-RU"/>
        </w:rPr>
        <w:br/>
        <w:t>3.29.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14:paraId="24A50CFE" w14:textId="77777777" w:rsidR="00FE4AE3" w:rsidRPr="007D4883" w:rsidRDefault="00FE4AE3" w:rsidP="004A1356">
      <w:pPr>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Change w:id="32" w:author="UCHITEL2" w:date="2022-09-17T14:58:00Z">
          <w:pPr>
            <w:spacing w:after="90" w:line="375" w:lineRule="atLeast"/>
            <w:jc w:val="both"/>
            <w:textAlignment w:val="baseline"/>
            <w:outlineLvl w:val="2"/>
          </w:pPr>
        </w:pPrChange>
      </w:pPr>
      <w:r w:rsidRPr="007D4883">
        <w:rPr>
          <w:rFonts w:ascii="Times New Roman" w:eastAsia="Times New Roman" w:hAnsi="Times New Roman" w:cs="Times New Roman"/>
          <w:b/>
          <w:bCs/>
          <w:color w:val="1E2120"/>
          <w:sz w:val="26"/>
          <w:szCs w:val="26"/>
          <w:lang w:eastAsia="ru-RU"/>
        </w:rPr>
        <w:t>4. Права</w:t>
      </w:r>
    </w:p>
    <w:p w14:paraId="6AF041FD"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u w:val="single"/>
          <w:bdr w:val="none" w:sz="0" w:space="0" w:color="auto" w:frame="1"/>
          <w:lang w:eastAsia="ru-RU"/>
        </w:rPr>
        <w:t>Учитель музыки имеет право:</w:t>
      </w:r>
      <w:r w:rsidRPr="007D4883">
        <w:rPr>
          <w:rFonts w:ascii="Times New Roman" w:eastAsia="Times New Roman" w:hAnsi="Times New Roman" w:cs="Times New Roman"/>
          <w:color w:val="1E2120"/>
          <w:sz w:val="26"/>
          <w:szCs w:val="26"/>
          <w:lang w:eastAsia="ru-RU"/>
        </w:rPr>
        <w:br/>
        <w:t>4.1. Участвовать в управлении общеобразовательной организацией в порядке, определенном Уставом.</w:t>
      </w:r>
      <w:r w:rsidRPr="007D4883">
        <w:rPr>
          <w:rFonts w:ascii="Times New Roman" w:eastAsia="Times New Roman" w:hAnsi="Times New Roman" w:cs="Times New Roman"/>
          <w:color w:val="1E2120"/>
          <w:sz w:val="26"/>
          <w:szCs w:val="26"/>
          <w:lang w:eastAsia="ru-RU"/>
        </w:rPr>
        <w:br/>
        <w:t>4.2. На материально-технические условия, требуемые для выполнения образовательной программы по музыке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7D4883">
        <w:rPr>
          <w:rFonts w:ascii="Times New Roman" w:eastAsia="Times New Roman" w:hAnsi="Times New Roman" w:cs="Times New Roman"/>
          <w:color w:val="1E2120"/>
          <w:sz w:val="26"/>
          <w:szCs w:val="26"/>
          <w:lang w:eastAsia="ru-RU"/>
        </w:rPr>
        <w:br/>
        <w:t xml:space="preserve">4.3. Выбирать и использовать в образовательной деятельности образовательные программы, различные эффективные методики обучения обучающихся музыке, учебные </w:t>
      </w:r>
      <w:r w:rsidRPr="007D4883">
        <w:rPr>
          <w:rFonts w:ascii="Times New Roman" w:eastAsia="Times New Roman" w:hAnsi="Times New Roman" w:cs="Times New Roman"/>
          <w:color w:val="1E2120"/>
          <w:sz w:val="26"/>
          <w:szCs w:val="26"/>
          <w:lang w:eastAsia="ru-RU"/>
        </w:rPr>
        <w:lastRenderedPageBreak/>
        <w:t>пособия и учебники по музыке,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7D4883">
        <w:rPr>
          <w:rFonts w:ascii="Times New Roman" w:eastAsia="Times New Roman" w:hAnsi="Times New Roman" w:cs="Times New Roman"/>
          <w:color w:val="1E2120"/>
          <w:sz w:val="26"/>
          <w:szCs w:val="26"/>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7D4883">
        <w:rPr>
          <w:rFonts w:ascii="Times New Roman" w:eastAsia="Times New Roman" w:hAnsi="Times New Roman" w:cs="Times New Roman"/>
          <w:color w:val="1E2120"/>
          <w:sz w:val="26"/>
          <w:szCs w:val="26"/>
          <w:lang w:eastAsia="ru-RU"/>
        </w:rPr>
        <w:br/>
        <w:t>4.5. Давать обучающимся во время уроков музыки,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7D4883">
        <w:rPr>
          <w:rFonts w:ascii="Times New Roman" w:eastAsia="Times New Roman" w:hAnsi="Times New Roman" w:cs="Times New Roman"/>
          <w:color w:val="1E2120"/>
          <w:sz w:val="26"/>
          <w:szCs w:val="26"/>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7D4883">
        <w:rPr>
          <w:rFonts w:ascii="Times New Roman" w:eastAsia="Times New Roman" w:hAnsi="Times New Roman" w:cs="Times New Roman"/>
          <w:color w:val="1E2120"/>
          <w:sz w:val="26"/>
          <w:szCs w:val="26"/>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w:t>
      </w:r>
      <w:r w:rsidRPr="007D4883">
        <w:rPr>
          <w:rFonts w:ascii="Times New Roman" w:eastAsia="Times New Roman" w:hAnsi="Times New Roman" w:cs="Times New Roman"/>
          <w:color w:val="1E2120"/>
          <w:sz w:val="26"/>
          <w:szCs w:val="26"/>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7D4883">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7D4883">
        <w:rPr>
          <w:rFonts w:ascii="Times New Roman" w:eastAsia="Times New Roman" w:hAnsi="Times New Roman" w:cs="Times New Roman"/>
          <w:color w:val="1E2120"/>
          <w:sz w:val="26"/>
          <w:szCs w:val="26"/>
          <w:lang w:eastAsia="ru-RU"/>
        </w:rPr>
        <w:br/>
        <w:t>4.10. На конфиденциальность служебного расследования, кроме случаев, предусмотренных законодательством Российской Федерации.</w:t>
      </w:r>
      <w:r w:rsidRPr="007D4883">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музыки норм профессиональной этики.</w:t>
      </w:r>
      <w:r w:rsidRPr="007D4883">
        <w:rPr>
          <w:rFonts w:ascii="Times New Roman" w:eastAsia="Times New Roman" w:hAnsi="Times New Roman" w:cs="Times New Roman"/>
          <w:color w:val="1E2120"/>
          <w:sz w:val="26"/>
          <w:szCs w:val="26"/>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7D4883">
        <w:rPr>
          <w:rFonts w:ascii="Times New Roman" w:eastAsia="Times New Roman" w:hAnsi="Times New Roman" w:cs="Times New Roman"/>
          <w:color w:val="1E2120"/>
          <w:sz w:val="26"/>
          <w:szCs w:val="26"/>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14:paraId="1E207F53" w14:textId="77777777" w:rsidR="00FE4AE3" w:rsidRPr="007D4883" w:rsidRDefault="00FE4AE3" w:rsidP="004A1356">
      <w:pPr>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Change w:id="33" w:author="UCHITEL2" w:date="2022-09-17T14:58:00Z">
          <w:pPr>
            <w:spacing w:after="90" w:line="375" w:lineRule="atLeast"/>
            <w:jc w:val="both"/>
            <w:textAlignment w:val="baseline"/>
            <w:outlineLvl w:val="2"/>
          </w:pPr>
        </w:pPrChange>
      </w:pPr>
      <w:r w:rsidRPr="007D4883">
        <w:rPr>
          <w:rFonts w:ascii="Times New Roman" w:eastAsia="Times New Roman" w:hAnsi="Times New Roman" w:cs="Times New Roman"/>
          <w:b/>
          <w:bCs/>
          <w:color w:val="1E2120"/>
          <w:sz w:val="26"/>
          <w:szCs w:val="26"/>
          <w:lang w:eastAsia="ru-RU"/>
        </w:rPr>
        <w:t>5. Ответственность</w:t>
      </w:r>
    </w:p>
    <w:p w14:paraId="5FC142BB"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5.1. </w:t>
      </w:r>
      <w:r w:rsidRPr="007D4883">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музыки несет ответственность:</w:t>
      </w:r>
    </w:p>
    <w:p w14:paraId="1429E6E3" w14:textId="77777777" w:rsidR="00FE4AE3" w:rsidRPr="007D488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музыке согласно учебному плану, расписанию и графику учебной деятельности;</w:t>
      </w:r>
    </w:p>
    <w:p w14:paraId="268B5BF9" w14:textId="77777777" w:rsidR="00FE4AE3" w:rsidRPr="007D488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за жизнь и здоровье учащихся во время урока или иного проводимого им занятия, во время сопровождения учеников на музыкальные (вокальные) конкурсы, на иных внеклассных мероприятиях, проводимых преподавателем;</w:t>
      </w:r>
    </w:p>
    <w:p w14:paraId="4B541A33" w14:textId="77777777" w:rsidR="00FE4AE3" w:rsidRPr="007D488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lastRenderedPageBreak/>
        <w:t>за несвоевременную проверку работ учащихся по музыке;</w:t>
      </w:r>
    </w:p>
    <w:p w14:paraId="747DFFF3" w14:textId="77777777" w:rsidR="00FE4AE3" w:rsidRPr="007D488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14:paraId="20D0FCEC" w14:textId="77777777" w:rsidR="00FE4AE3" w:rsidRPr="007D488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14:paraId="0C83B617" w14:textId="77777777" w:rsidR="00FE4AE3" w:rsidRPr="007D488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за несоблюдение инструкций по охране труда и пожарной безопасности;</w:t>
      </w:r>
    </w:p>
    <w:p w14:paraId="33ED475B" w14:textId="77777777" w:rsidR="00FE4AE3" w:rsidRPr="007D488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музыки, на внеклассных предметных мероприятиях по музыке;</w:t>
      </w:r>
    </w:p>
    <w:p w14:paraId="30D72DF9" w14:textId="77777777" w:rsidR="00FE4AE3" w:rsidRPr="007D488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за несвоевременное проведение инструктажей учащихся по охране труда, необходимых при проведении уроков музыки, внеклассных мероприятий, при проведении или выезде на музыкальные (вокальные) конкурсы с обязательной фиксацией в Журнале регистрации инструктажей по охране труда.</w:t>
      </w:r>
    </w:p>
    <w:p w14:paraId="4A0B80F9" w14:textId="77777777" w:rsidR="00FE4AE3" w:rsidRPr="007D4883" w:rsidRDefault="00FE4AE3" w:rsidP="00FE4AE3">
      <w:pPr>
        <w:spacing w:after="18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 xml:space="preserve">5.2. За неисполнение или нарушение без уважительных причин своих должностных обязанностей, установленных настоящей должностной инструкцией по </w:t>
      </w:r>
      <w:proofErr w:type="spellStart"/>
      <w:r w:rsidRPr="007D4883">
        <w:rPr>
          <w:rFonts w:ascii="Times New Roman" w:eastAsia="Times New Roman" w:hAnsi="Times New Roman" w:cs="Times New Roman"/>
          <w:color w:val="1E2120"/>
          <w:sz w:val="26"/>
          <w:szCs w:val="26"/>
          <w:lang w:eastAsia="ru-RU"/>
        </w:rPr>
        <w:t>профстандарту</w:t>
      </w:r>
      <w:proofErr w:type="spellEnd"/>
      <w:r w:rsidRPr="007D4883">
        <w:rPr>
          <w:rFonts w:ascii="Times New Roman" w:eastAsia="Times New Roman" w:hAnsi="Times New Roman" w:cs="Times New Roman"/>
          <w:color w:val="1E2120"/>
          <w:sz w:val="26"/>
          <w:szCs w:val="26"/>
          <w:lang w:eastAsia="ru-RU"/>
        </w:rPr>
        <w:t>, Устава и Правил внутреннего трудового распорядка, законных распоряжений директора школы и иных локальных нормативных актов, учитель музыки подвергается дисциплинарному взысканию согласно статье 192 Трудового Кодекса Российской Федерации.</w:t>
      </w:r>
      <w:r w:rsidRPr="007D4883">
        <w:rPr>
          <w:rFonts w:ascii="Times New Roman" w:eastAsia="Times New Roman" w:hAnsi="Times New Roman" w:cs="Times New Roman"/>
          <w:color w:val="1E2120"/>
          <w:sz w:val="26"/>
          <w:szCs w:val="26"/>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музыки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7D4883">
        <w:rPr>
          <w:rFonts w:ascii="Times New Roman" w:eastAsia="Times New Roman" w:hAnsi="Times New Roman" w:cs="Times New Roman"/>
          <w:color w:val="1E2120"/>
          <w:sz w:val="26"/>
          <w:szCs w:val="26"/>
          <w:lang w:eastAsia="ru-RU"/>
        </w:rPr>
        <w:br/>
        <w:t>5.4. За несоблюдение правил и требований охраны труда и пожарной безопасности, санитарно-гигиенических правил и норм учитель музыки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7D4883">
        <w:rPr>
          <w:rFonts w:ascii="Times New Roman" w:eastAsia="Times New Roman" w:hAnsi="Times New Roman" w:cs="Times New Roman"/>
          <w:color w:val="1E2120"/>
          <w:sz w:val="26"/>
          <w:szCs w:val="26"/>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7D4883">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14:paraId="365FB04B" w14:textId="77777777" w:rsidR="00FE4AE3" w:rsidRPr="007D4883" w:rsidRDefault="00FE4AE3" w:rsidP="004A1356">
      <w:pPr>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Change w:id="34" w:author="UCHITEL2" w:date="2022-09-17T14:58:00Z">
          <w:pPr>
            <w:spacing w:after="90" w:line="375" w:lineRule="atLeast"/>
            <w:jc w:val="both"/>
            <w:textAlignment w:val="baseline"/>
            <w:outlineLvl w:val="2"/>
          </w:pPr>
        </w:pPrChange>
      </w:pPr>
      <w:r w:rsidRPr="007D4883">
        <w:rPr>
          <w:rFonts w:ascii="Times New Roman" w:eastAsia="Times New Roman" w:hAnsi="Times New Roman" w:cs="Times New Roman"/>
          <w:b/>
          <w:bCs/>
          <w:color w:val="1E2120"/>
          <w:sz w:val="26"/>
          <w:szCs w:val="26"/>
          <w:lang w:eastAsia="ru-RU"/>
        </w:rPr>
        <w:t>6. Взаимоотношения. Связи по должности</w:t>
      </w:r>
    </w:p>
    <w:p w14:paraId="0FFAECF0" w14:textId="77777777" w:rsidR="00FE4AE3" w:rsidRPr="007D4883" w:rsidRDefault="00FE4AE3" w:rsidP="00FE4AE3">
      <w:pPr>
        <w:spacing w:after="18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 xml:space="preserve">6.1. Продолжительность рабочего времени (нормы часов педагогической работы за ставку заработной платы) для учителя музыки устанавливается исходя из сокращенной </w:t>
      </w:r>
      <w:r w:rsidRPr="007D4883">
        <w:rPr>
          <w:rFonts w:ascii="Times New Roman" w:eastAsia="Times New Roman" w:hAnsi="Times New Roman" w:cs="Times New Roman"/>
          <w:color w:val="1E2120"/>
          <w:sz w:val="26"/>
          <w:szCs w:val="26"/>
          <w:lang w:eastAsia="ru-RU"/>
        </w:rPr>
        <w:lastRenderedPageBreak/>
        <w:t>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учащихся,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7D4883">
        <w:rPr>
          <w:rFonts w:ascii="Times New Roman" w:eastAsia="Times New Roman" w:hAnsi="Times New Roman" w:cs="Times New Roman"/>
          <w:color w:val="1E2120"/>
          <w:sz w:val="26"/>
          <w:szCs w:val="26"/>
          <w:lang w:eastAsia="ru-RU"/>
        </w:rPr>
        <w:br/>
        <w:t>6.2. Учитель музыки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7D4883">
        <w:rPr>
          <w:rFonts w:ascii="Times New Roman" w:eastAsia="Times New Roman" w:hAnsi="Times New Roman" w:cs="Times New Roman"/>
          <w:color w:val="1E2120"/>
          <w:sz w:val="26"/>
          <w:szCs w:val="26"/>
          <w:lang w:eastAsia="ru-RU"/>
        </w:rPr>
        <w:br/>
        <w:t>6.3. Во время каникул, не приходящихся на отпуск, педагог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7D4883">
        <w:rPr>
          <w:rFonts w:ascii="Times New Roman" w:eastAsia="Times New Roman" w:hAnsi="Times New Roman" w:cs="Times New Roman"/>
          <w:color w:val="1E2120"/>
          <w:sz w:val="26"/>
          <w:szCs w:val="26"/>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музыки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7D4883">
        <w:rPr>
          <w:rFonts w:ascii="Times New Roman" w:eastAsia="Times New Roman" w:hAnsi="Times New Roman" w:cs="Times New Roman"/>
          <w:color w:val="1E2120"/>
          <w:sz w:val="26"/>
          <w:szCs w:val="26"/>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7D4883">
        <w:rPr>
          <w:rFonts w:ascii="Times New Roman" w:eastAsia="Times New Roman" w:hAnsi="Times New Roman" w:cs="Times New Roman"/>
          <w:color w:val="1E2120"/>
          <w:sz w:val="26"/>
          <w:szCs w:val="26"/>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7D4883">
        <w:rPr>
          <w:rFonts w:ascii="Times New Roman" w:eastAsia="Times New Roman" w:hAnsi="Times New Roman" w:cs="Times New Roman"/>
          <w:color w:val="1E2120"/>
          <w:sz w:val="26"/>
          <w:szCs w:val="26"/>
          <w:lang w:eastAsia="ru-RU"/>
        </w:rPr>
        <w:br/>
        <w:t>6.7.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7D4883">
        <w:rPr>
          <w:rFonts w:ascii="Times New Roman" w:eastAsia="Times New Roman" w:hAnsi="Times New Roman" w:cs="Times New Roman"/>
          <w:color w:val="1E2120"/>
          <w:sz w:val="26"/>
          <w:szCs w:val="26"/>
          <w:lang w:eastAsia="ru-RU"/>
        </w:rPr>
        <w:br/>
        <w:t>6.8. Сообщает директору и его заместителям информацию, полученную на совещаниях, семинарах, конференциях непосредственно после ее получения.</w:t>
      </w:r>
      <w:r w:rsidRPr="007D4883">
        <w:rPr>
          <w:rFonts w:ascii="Times New Roman" w:eastAsia="Times New Roman" w:hAnsi="Times New Roman" w:cs="Times New Roman"/>
          <w:color w:val="1E2120"/>
          <w:sz w:val="26"/>
          <w:szCs w:val="26"/>
          <w:lang w:eastAsia="ru-RU"/>
        </w:rPr>
        <w:br/>
        <w:t>6.9. Принимает под свою персональную ответственность материальные ценности с непосредственным использованием и хранением их в кабинете музыки в случае, если является заведующим учебным кабинетом.</w:t>
      </w:r>
      <w:r w:rsidRPr="007D4883">
        <w:rPr>
          <w:rFonts w:ascii="Times New Roman" w:eastAsia="Times New Roman" w:hAnsi="Times New Roman" w:cs="Times New Roman"/>
          <w:color w:val="1E2120"/>
          <w:sz w:val="26"/>
          <w:szCs w:val="26"/>
          <w:lang w:eastAsia="ru-RU"/>
        </w:rPr>
        <w:br/>
        <w:t>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14:paraId="286075CD" w14:textId="77777777" w:rsidR="00FE4AE3" w:rsidRPr="007D4883" w:rsidRDefault="00FE4AE3" w:rsidP="004A1356">
      <w:pPr>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Change w:id="35" w:author="UCHITEL2" w:date="2022-09-17T14:58:00Z">
          <w:pPr>
            <w:spacing w:after="90" w:line="375" w:lineRule="atLeast"/>
            <w:jc w:val="both"/>
            <w:textAlignment w:val="baseline"/>
            <w:outlineLvl w:val="2"/>
          </w:pPr>
        </w:pPrChange>
      </w:pPr>
      <w:r w:rsidRPr="007D4883">
        <w:rPr>
          <w:rFonts w:ascii="Times New Roman" w:eastAsia="Times New Roman" w:hAnsi="Times New Roman" w:cs="Times New Roman"/>
          <w:b/>
          <w:bCs/>
          <w:color w:val="1E2120"/>
          <w:sz w:val="26"/>
          <w:szCs w:val="26"/>
          <w:lang w:eastAsia="ru-RU"/>
        </w:rPr>
        <w:t>7. Заключительные положения</w:t>
      </w:r>
    </w:p>
    <w:p w14:paraId="1793FF4F" w14:textId="77777777" w:rsidR="00FE4AE3" w:rsidRPr="007D4883" w:rsidRDefault="00FE4AE3" w:rsidP="00FE4AE3">
      <w:pPr>
        <w:spacing w:after="18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7D4883">
        <w:rPr>
          <w:rFonts w:ascii="Times New Roman" w:eastAsia="Times New Roman" w:hAnsi="Times New Roman" w:cs="Times New Roman"/>
          <w:color w:val="1E2120"/>
          <w:sz w:val="26"/>
          <w:szCs w:val="26"/>
          <w:lang w:eastAsia="ru-RU"/>
        </w:rPr>
        <w:br/>
      </w:r>
      <w:r w:rsidRPr="007D4883">
        <w:rPr>
          <w:rFonts w:ascii="Times New Roman" w:eastAsia="Times New Roman" w:hAnsi="Times New Roman" w:cs="Times New Roman"/>
          <w:color w:val="1E2120"/>
          <w:sz w:val="26"/>
          <w:szCs w:val="26"/>
          <w:lang w:eastAsia="ru-RU"/>
        </w:rPr>
        <w:lastRenderedPageBreak/>
        <w:t>7.2. Один экземпляр должностной инструкции находится у директора школы, второй – у сотрудника.</w:t>
      </w:r>
      <w:r w:rsidRPr="007D4883">
        <w:rPr>
          <w:rFonts w:ascii="Times New Roman" w:eastAsia="Times New Roman" w:hAnsi="Times New Roman" w:cs="Times New Roman"/>
          <w:color w:val="1E2120"/>
          <w:sz w:val="26"/>
          <w:szCs w:val="26"/>
          <w:lang w:eastAsia="ru-RU"/>
        </w:rPr>
        <w:br/>
        <w:t>7.3. Факт ознакомления учителя музыки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14:paraId="23B63844" w14:textId="48CDDCDB"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w:t>
      </w:r>
      <w:proofErr w:type="spellStart"/>
      <w:ins w:id="36" w:author="UCHITEL2" w:date="2022-09-17T14:58:00Z">
        <w:r w:rsidR="004A1356">
          <w:rPr>
            <w:rFonts w:ascii="Times New Roman" w:eastAsia="Times New Roman" w:hAnsi="Times New Roman" w:cs="Times New Roman"/>
            <w:i/>
            <w:iCs/>
            <w:color w:val="1E2120"/>
            <w:sz w:val="26"/>
            <w:szCs w:val="26"/>
            <w:bdr w:val="none" w:sz="0" w:space="0" w:color="auto" w:frame="1"/>
            <w:lang w:eastAsia="ru-RU"/>
          </w:rPr>
          <w:t>Дидиев</w:t>
        </w:r>
        <w:proofErr w:type="spellEnd"/>
        <w:r w:rsidR="004A1356">
          <w:rPr>
            <w:rFonts w:ascii="Times New Roman" w:eastAsia="Times New Roman" w:hAnsi="Times New Roman" w:cs="Times New Roman"/>
            <w:i/>
            <w:iCs/>
            <w:color w:val="1E2120"/>
            <w:sz w:val="26"/>
            <w:szCs w:val="26"/>
            <w:bdr w:val="none" w:sz="0" w:space="0" w:color="auto" w:frame="1"/>
            <w:lang w:eastAsia="ru-RU"/>
          </w:rPr>
          <w:t xml:space="preserve"> С.</w:t>
        </w:r>
      </w:ins>
      <w:ins w:id="37" w:author="UCHITEL2" w:date="2022-09-17T14:59:00Z">
        <w:r w:rsidR="004A1356">
          <w:rPr>
            <w:rFonts w:ascii="Times New Roman" w:eastAsia="Times New Roman" w:hAnsi="Times New Roman" w:cs="Times New Roman"/>
            <w:i/>
            <w:iCs/>
            <w:color w:val="1E2120"/>
            <w:sz w:val="26"/>
            <w:szCs w:val="26"/>
            <w:bdr w:val="none" w:sz="0" w:space="0" w:color="auto" w:frame="1"/>
            <w:lang w:eastAsia="ru-RU"/>
          </w:rPr>
          <w:t>А.</w:t>
        </w:r>
      </w:ins>
      <w:bookmarkStart w:id="38" w:name="_GoBack"/>
      <w:bookmarkEnd w:id="38"/>
      <w:del w:id="39" w:author="UCHITEL2" w:date="2022-09-17T14:59:00Z">
        <w:r w:rsidRPr="007D4883" w:rsidDel="004A1356">
          <w:rPr>
            <w:rFonts w:ascii="Times New Roman" w:eastAsia="Times New Roman" w:hAnsi="Times New Roman" w:cs="Times New Roman"/>
            <w:i/>
            <w:iCs/>
            <w:color w:val="1E2120"/>
            <w:sz w:val="26"/>
            <w:szCs w:val="26"/>
            <w:bdr w:val="none" w:sz="0" w:space="0" w:color="auto" w:frame="1"/>
            <w:lang w:eastAsia="ru-RU"/>
          </w:rPr>
          <w:delText>_______________________</w:delText>
        </w:r>
      </w:del>
      <w:r w:rsidRPr="007D4883">
        <w:rPr>
          <w:rFonts w:ascii="Times New Roman" w:eastAsia="Times New Roman" w:hAnsi="Times New Roman" w:cs="Times New Roman"/>
          <w:i/>
          <w:iCs/>
          <w:color w:val="1E2120"/>
          <w:sz w:val="26"/>
          <w:szCs w:val="26"/>
          <w:bdr w:val="none" w:sz="0" w:space="0" w:color="auto" w:frame="1"/>
          <w:lang w:eastAsia="ru-RU"/>
        </w:rPr>
        <w:t>/</w:t>
      </w:r>
    </w:p>
    <w:p w14:paraId="209955E2"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7D4883">
        <w:rPr>
          <w:rFonts w:ascii="Times New Roman" w:eastAsia="Times New Roman" w:hAnsi="Times New Roman" w:cs="Times New Roman"/>
          <w:i/>
          <w:iCs/>
          <w:color w:val="1E2120"/>
          <w:sz w:val="26"/>
          <w:szCs w:val="26"/>
          <w:bdr w:val="none" w:sz="0" w:space="0" w:color="auto" w:frame="1"/>
          <w:lang w:eastAsia="ru-RU"/>
        </w:rPr>
        <w:br/>
        <w:t>«__</w:t>
      </w:r>
      <w:proofErr w:type="gramStart"/>
      <w:r w:rsidRPr="007D4883">
        <w:rPr>
          <w:rFonts w:ascii="Times New Roman" w:eastAsia="Times New Roman" w:hAnsi="Times New Roman" w:cs="Times New Roman"/>
          <w:i/>
          <w:iCs/>
          <w:color w:val="1E2120"/>
          <w:sz w:val="26"/>
          <w:szCs w:val="26"/>
          <w:bdr w:val="none" w:sz="0" w:space="0" w:color="auto" w:frame="1"/>
          <w:lang w:eastAsia="ru-RU"/>
        </w:rPr>
        <w:t>_»_</w:t>
      </w:r>
      <w:proofErr w:type="gramEnd"/>
      <w:r w:rsidRPr="007D4883">
        <w:rPr>
          <w:rFonts w:ascii="Times New Roman" w:eastAsia="Times New Roman" w:hAnsi="Times New Roman" w:cs="Times New Roman"/>
          <w:i/>
          <w:iCs/>
          <w:color w:val="1E2120"/>
          <w:sz w:val="26"/>
          <w:szCs w:val="26"/>
          <w:bdr w:val="none" w:sz="0" w:space="0" w:color="auto" w:frame="1"/>
          <w:lang w:eastAsia="ru-RU"/>
        </w:rPr>
        <w:t>_________202__г. _____________ /_______________________/</w:t>
      </w:r>
    </w:p>
    <w:p w14:paraId="35807606" w14:textId="77777777" w:rsidR="00FE4AE3" w:rsidRPr="007D4883" w:rsidRDefault="00FE4AE3" w:rsidP="00FE4AE3">
      <w:pPr>
        <w:spacing w:after="0" w:line="351" w:lineRule="atLeast"/>
        <w:jc w:val="both"/>
        <w:textAlignment w:val="baseline"/>
        <w:rPr>
          <w:rFonts w:ascii="Times New Roman" w:eastAsia="Times New Roman" w:hAnsi="Times New Roman" w:cs="Times New Roman"/>
          <w:color w:val="1E2120"/>
          <w:sz w:val="26"/>
          <w:szCs w:val="26"/>
          <w:lang w:eastAsia="ru-RU"/>
        </w:rPr>
      </w:pPr>
      <w:r w:rsidRPr="007D4883">
        <w:rPr>
          <w:rFonts w:ascii="Times New Roman" w:eastAsia="Times New Roman" w:hAnsi="Times New Roman" w:cs="Times New Roman"/>
          <w:color w:val="1E2120"/>
          <w:sz w:val="26"/>
          <w:szCs w:val="26"/>
          <w:lang w:eastAsia="ru-RU"/>
        </w:rPr>
        <w:t> </w:t>
      </w:r>
    </w:p>
    <w:p w14:paraId="1C3CA37E" w14:textId="77777777" w:rsidR="00E33EF6" w:rsidRPr="007D4883" w:rsidRDefault="00E33EF6">
      <w:pPr>
        <w:rPr>
          <w:rFonts w:ascii="Times New Roman" w:hAnsi="Times New Roman" w:cs="Times New Roman"/>
          <w:sz w:val="26"/>
          <w:szCs w:val="26"/>
        </w:rPr>
      </w:pPr>
    </w:p>
    <w:sectPr w:rsidR="00E33EF6" w:rsidRPr="007D4883" w:rsidSect="007D4883">
      <w:pgSz w:w="11906" w:h="16838"/>
      <w:pgMar w:top="1134" w:right="850" w:bottom="1134" w:left="993"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9" w:author="Учетная запись Майкрософт" w:date="2022-09-16T20:24:00Z" w:initials="УзМ">
    <w:p w14:paraId="3635E069" w14:textId="77777777" w:rsidR="007D4883" w:rsidRDefault="007D4883">
      <w:pPr>
        <w:pStyle w:val="a8"/>
      </w:pPr>
      <w:r>
        <w:rPr>
          <w:rStyle w:val="a7"/>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635E06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35E069" w16cid:durableId="26D05ED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935A7"/>
    <w:multiLevelType w:val="multilevel"/>
    <w:tmpl w:val="016C0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57B72"/>
    <w:multiLevelType w:val="multilevel"/>
    <w:tmpl w:val="4F6A1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0C210C"/>
    <w:multiLevelType w:val="multilevel"/>
    <w:tmpl w:val="0FF2F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2150C9"/>
    <w:multiLevelType w:val="multilevel"/>
    <w:tmpl w:val="01D2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932408"/>
    <w:multiLevelType w:val="multilevel"/>
    <w:tmpl w:val="0FD8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A52426"/>
    <w:multiLevelType w:val="multilevel"/>
    <w:tmpl w:val="015A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1658DB"/>
    <w:multiLevelType w:val="multilevel"/>
    <w:tmpl w:val="1AC07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B9689A"/>
    <w:multiLevelType w:val="multilevel"/>
    <w:tmpl w:val="53FE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0D6BE9"/>
    <w:multiLevelType w:val="multilevel"/>
    <w:tmpl w:val="0DAA8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4A7C90"/>
    <w:multiLevelType w:val="multilevel"/>
    <w:tmpl w:val="EA3C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1B0A21"/>
    <w:multiLevelType w:val="multilevel"/>
    <w:tmpl w:val="6E123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0C4E9E"/>
    <w:multiLevelType w:val="multilevel"/>
    <w:tmpl w:val="73A0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C86932"/>
    <w:multiLevelType w:val="multilevel"/>
    <w:tmpl w:val="D6E49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3864BA0"/>
    <w:multiLevelType w:val="multilevel"/>
    <w:tmpl w:val="12AEF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13727F"/>
    <w:multiLevelType w:val="multilevel"/>
    <w:tmpl w:val="72A8F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7D406AB"/>
    <w:multiLevelType w:val="multilevel"/>
    <w:tmpl w:val="05FCD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B3F2523"/>
    <w:multiLevelType w:val="multilevel"/>
    <w:tmpl w:val="D4623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586E58"/>
    <w:multiLevelType w:val="multilevel"/>
    <w:tmpl w:val="D48E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2956BF"/>
    <w:multiLevelType w:val="multilevel"/>
    <w:tmpl w:val="668C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E8751CC"/>
    <w:multiLevelType w:val="multilevel"/>
    <w:tmpl w:val="7FFE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3306A9"/>
    <w:multiLevelType w:val="multilevel"/>
    <w:tmpl w:val="72663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4311F30"/>
    <w:multiLevelType w:val="multilevel"/>
    <w:tmpl w:val="4380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9943B9A"/>
    <w:multiLevelType w:val="multilevel"/>
    <w:tmpl w:val="9D72B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AF95499"/>
    <w:multiLevelType w:val="multilevel"/>
    <w:tmpl w:val="507AF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05B5F6A"/>
    <w:multiLevelType w:val="multilevel"/>
    <w:tmpl w:val="502AA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395BC9"/>
    <w:multiLevelType w:val="multilevel"/>
    <w:tmpl w:val="0854E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CC366A"/>
    <w:multiLevelType w:val="multilevel"/>
    <w:tmpl w:val="6F52F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A37014"/>
    <w:multiLevelType w:val="multilevel"/>
    <w:tmpl w:val="EBCEF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2B43796"/>
    <w:multiLevelType w:val="multilevel"/>
    <w:tmpl w:val="7F6C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AEE56A6"/>
    <w:multiLevelType w:val="multilevel"/>
    <w:tmpl w:val="D5B89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B8C7725"/>
    <w:multiLevelType w:val="multilevel"/>
    <w:tmpl w:val="49DCF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8"/>
  </w:num>
  <w:num w:numId="3">
    <w:abstractNumId w:val="11"/>
  </w:num>
  <w:num w:numId="4">
    <w:abstractNumId w:val="29"/>
  </w:num>
  <w:num w:numId="5">
    <w:abstractNumId w:val="27"/>
  </w:num>
  <w:num w:numId="6">
    <w:abstractNumId w:val="18"/>
  </w:num>
  <w:num w:numId="7">
    <w:abstractNumId w:val="3"/>
  </w:num>
  <w:num w:numId="8">
    <w:abstractNumId w:val="12"/>
  </w:num>
  <w:num w:numId="9">
    <w:abstractNumId w:val="22"/>
  </w:num>
  <w:num w:numId="10">
    <w:abstractNumId w:val="21"/>
  </w:num>
  <w:num w:numId="11">
    <w:abstractNumId w:val="23"/>
  </w:num>
  <w:num w:numId="12">
    <w:abstractNumId w:val="20"/>
  </w:num>
  <w:num w:numId="13">
    <w:abstractNumId w:val="14"/>
  </w:num>
  <w:num w:numId="14">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30"/>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25"/>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26"/>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10"/>
    <w:lvlOverride w:ilvl="0">
      <w:lvl w:ilvl="0">
        <w:numFmt w:val="bullet"/>
        <w:lvlText w:val=""/>
        <w:lvlJc w:val="left"/>
        <w:pPr>
          <w:tabs>
            <w:tab w:val="num" w:pos="720"/>
          </w:tabs>
          <w:ind w:left="720" w:hanging="360"/>
        </w:pPr>
        <w:rPr>
          <w:rFonts w:ascii="Wingdings" w:hAnsi="Wingdings" w:hint="default"/>
          <w:sz w:val="20"/>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CHITEL2">
    <w15:presenceInfo w15:providerId="None" w15:userId="UCHITEL2"/>
  </w15:person>
  <w15:person w15:author="Учетная запись Майкрософт">
    <w15:presenceInfo w15:providerId="Windows Live" w15:userId="6c15975f2b3b1b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AE3"/>
    <w:rsid w:val="004A1356"/>
    <w:rsid w:val="007D4883"/>
    <w:rsid w:val="00E33EF6"/>
    <w:rsid w:val="00FE4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6E5AA"/>
  <w15:chartTrackingRefBased/>
  <w15:docId w15:val="{229025D8-BF90-4BE0-AAA1-6D999D22C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FE4AE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E4AE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E4AE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E4AE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FE4A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E4AE3"/>
    <w:rPr>
      <w:b/>
      <w:bCs/>
    </w:rPr>
  </w:style>
  <w:style w:type="character" w:styleId="a5">
    <w:name w:val="Hyperlink"/>
    <w:basedOn w:val="a0"/>
    <w:uiPriority w:val="99"/>
    <w:semiHidden/>
    <w:unhideWhenUsed/>
    <w:rsid w:val="00FE4AE3"/>
    <w:rPr>
      <w:color w:val="0000FF"/>
      <w:u w:val="single"/>
    </w:rPr>
  </w:style>
  <w:style w:type="character" w:customStyle="1" w:styleId="text-download">
    <w:name w:val="text-download"/>
    <w:basedOn w:val="a0"/>
    <w:rsid w:val="00FE4AE3"/>
  </w:style>
  <w:style w:type="character" w:styleId="a6">
    <w:name w:val="Emphasis"/>
    <w:basedOn w:val="a0"/>
    <w:uiPriority w:val="20"/>
    <w:qFormat/>
    <w:rsid w:val="00FE4AE3"/>
    <w:rPr>
      <w:i/>
      <w:iCs/>
    </w:rPr>
  </w:style>
  <w:style w:type="character" w:customStyle="1" w:styleId="uscl-over-counter">
    <w:name w:val="uscl-over-counter"/>
    <w:basedOn w:val="a0"/>
    <w:rsid w:val="00FE4AE3"/>
  </w:style>
  <w:style w:type="paragraph" w:customStyle="1" w:styleId="copyright">
    <w:name w:val="copyright"/>
    <w:basedOn w:val="a"/>
    <w:rsid w:val="00FE4A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annotation reference"/>
    <w:basedOn w:val="a0"/>
    <w:uiPriority w:val="99"/>
    <w:semiHidden/>
    <w:unhideWhenUsed/>
    <w:rsid w:val="007D4883"/>
    <w:rPr>
      <w:sz w:val="16"/>
      <w:szCs w:val="16"/>
    </w:rPr>
  </w:style>
  <w:style w:type="paragraph" w:styleId="a8">
    <w:name w:val="annotation text"/>
    <w:basedOn w:val="a"/>
    <w:link w:val="a9"/>
    <w:uiPriority w:val="99"/>
    <w:semiHidden/>
    <w:unhideWhenUsed/>
    <w:rsid w:val="007D4883"/>
    <w:pPr>
      <w:spacing w:line="240" w:lineRule="auto"/>
    </w:pPr>
    <w:rPr>
      <w:sz w:val="20"/>
      <w:szCs w:val="20"/>
    </w:rPr>
  </w:style>
  <w:style w:type="character" w:customStyle="1" w:styleId="a9">
    <w:name w:val="Текст примечания Знак"/>
    <w:basedOn w:val="a0"/>
    <w:link w:val="a8"/>
    <w:uiPriority w:val="99"/>
    <w:semiHidden/>
    <w:rsid w:val="007D4883"/>
    <w:rPr>
      <w:sz w:val="20"/>
      <w:szCs w:val="20"/>
    </w:rPr>
  </w:style>
  <w:style w:type="paragraph" w:styleId="aa">
    <w:name w:val="annotation subject"/>
    <w:basedOn w:val="a8"/>
    <w:next w:val="a8"/>
    <w:link w:val="ab"/>
    <w:uiPriority w:val="99"/>
    <w:semiHidden/>
    <w:unhideWhenUsed/>
    <w:rsid w:val="007D4883"/>
    <w:rPr>
      <w:b/>
      <w:bCs/>
    </w:rPr>
  </w:style>
  <w:style w:type="character" w:customStyle="1" w:styleId="ab">
    <w:name w:val="Тема примечания Знак"/>
    <w:basedOn w:val="a9"/>
    <w:link w:val="aa"/>
    <w:uiPriority w:val="99"/>
    <w:semiHidden/>
    <w:rsid w:val="007D4883"/>
    <w:rPr>
      <w:b/>
      <w:bCs/>
      <w:sz w:val="20"/>
      <w:szCs w:val="20"/>
    </w:rPr>
  </w:style>
  <w:style w:type="paragraph" w:styleId="ac">
    <w:name w:val="Balloon Text"/>
    <w:basedOn w:val="a"/>
    <w:link w:val="ad"/>
    <w:uiPriority w:val="99"/>
    <w:semiHidden/>
    <w:unhideWhenUsed/>
    <w:rsid w:val="007D4883"/>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D48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54146">
      <w:bodyDiv w:val="1"/>
      <w:marLeft w:val="0"/>
      <w:marRight w:val="0"/>
      <w:marTop w:val="0"/>
      <w:marBottom w:val="0"/>
      <w:divBdr>
        <w:top w:val="none" w:sz="0" w:space="0" w:color="auto"/>
        <w:left w:val="none" w:sz="0" w:space="0" w:color="auto"/>
        <w:bottom w:val="none" w:sz="0" w:space="0" w:color="auto"/>
        <w:right w:val="none" w:sz="0" w:space="0" w:color="auto"/>
      </w:divBdr>
      <w:divsChild>
        <w:div w:id="1127771561">
          <w:marLeft w:val="0"/>
          <w:marRight w:val="0"/>
          <w:marTop w:val="75"/>
          <w:marBottom w:val="75"/>
          <w:divBdr>
            <w:top w:val="none" w:sz="0" w:space="0" w:color="auto"/>
            <w:left w:val="none" w:sz="0" w:space="0" w:color="auto"/>
            <w:bottom w:val="none" w:sz="0" w:space="0" w:color="auto"/>
            <w:right w:val="none" w:sz="0" w:space="0" w:color="auto"/>
          </w:divBdr>
          <w:divsChild>
            <w:div w:id="637610994">
              <w:marLeft w:val="0"/>
              <w:marRight w:val="0"/>
              <w:marTop w:val="0"/>
              <w:marBottom w:val="0"/>
              <w:divBdr>
                <w:top w:val="none" w:sz="0" w:space="0" w:color="auto"/>
                <w:left w:val="none" w:sz="0" w:space="0" w:color="auto"/>
                <w:bottom w:val="none" w:sz="0" w:space="0" w:color="auto"/>
                <w:right w:val="none" w:sz="0" w:space="0" w:color="auto"/>
              </w:divBdr>
              <w:divsChild>
                <w:div w:id="610206418">
                  <w:marLeft w:val="0"/>
                  <w:marRight w:val="0"/>
                  <w:marTop w:val="75"/>
                  <w:marBottom w:val="397"/>
                  <w:divBdr>
                    <w:top w:val="none" w:sz="0" w:space="0" w:color="auto"/>
                    <w:left w:val="none" w:sz="0" w:space="0" w:color="auto"/>
                    <w:bottom w:val="none" w:sz="0" w:space="0" w:color="auto"/>
                    <w:right w:val="none" w:sz="0" w:space="0" w:color="auto"/>
                  </w:divBdr>
                  <w:divsChild>
                    <w:div w:id="1479037118">
                      <w:marLeft w:val="0"/>
                      <w:marRight w:val="0"/>
                      <w:marTop w:val="0"/>
                      <w:marBottom w:val="0"/>
                      <w:divBdr>
                        <w:top w:val="none" w:sz="0" w:space="0" w:color="auto"/>
                        <w:left w:val="none" w:sz="0" w:space="0" w:color="auto"/>
                        <w:bottom w:val="none" w:sz="0" w:space="0" w:color="auto"/>
                        <w:right w:val="none" w:sz="0" w:space="0" w:color="auto"/>
                      </w:divBdr>
                      <w:divsChild>
                        <w:div w:id="164320062">
                          <w:marLeft w:val="0"/>
                          <w:marRight w:val="0"/>
                          <w:marTop w:val="0"/>
                          <w:marBottom w:val="0"/>
                          <w:divBdr>
                            <w:top w:val="none" w:sz="0" w:space="0" w:color="auto"/>
                            <w:left w:val="none" w:sz="0" w:space="0" w:color="auto"/>
                            <w:bottom w:val="none" w:sz="0" w:space="0" w:color="auto"/>
                            <w:right w:val="none" w:sz="0" w:space="0" w:color="auto"/>
                          </w:divBdr>
                          <w:divsChild>
                            <w:div w:id="1267229596">
                              <w:marLeft w:val="0"/>
                              <w:marRight w:val="0"/>
                              <w:marTop w:val="0"/>
                              <w:marBottom w:val="0"/>
                              <w:divBdr>
                                <w:top w:val="none" w:sz="0" w:space="0" w:color="auto"/>
                                <w:left w:val="none" w:sz="0" w:space="0" w:color="auto"/>
                                <w:bottom w:val="none" w:sz="0" w:space="0" w:color="auto"/>
                                <w:right w:val="none" w:sz="0" w:space="0" w:color="auto"/>
                              </w:divBdr>
                              <w:divsChild>
                                <w:div w:id="1667131511">
                                  <w:marLeft w:val="0"/>
                                  <w:marRight w:val="0"/>
                                  <w:marTop w:val="0"/>
                                  <w:marBottom w:val="0"/>
                                  <w:divBdr>
                                    <w:top w:val="none" w:sz="0" w:space="0" w:color="auto"/>
                                    <w:left w:val="none" w:sz="0" w:space="0" w:color="auto"/>
                                    <w:bottom w:val="none" w:sz="0" w:space="0" w:color="auto"/>
                                    <w:right w:val="none" w:sz="0" w:space="0" w:color="auto"/>
                                  </w:divBdr>
                                  <w:divsChild>
                                    <w:div w:id="1815561370">
                                      <w:marLeft w:val="0"/>
                                      <w:marRight w:val="0"/>
                                      <w:marTop w:val="0"/>
                                      <w:marBottom w:val="0"/>
                                      <w:divBdr>
                                        <w:top w:val="none" w:sz="0" w:space="0" w:color="auto"/>
                                        <w:left w:val="none" w:sz="0" w:space="0" w:color="auto"/>
                                        <w:bottom w:val="none" w:sz="0" w:space="0" w:color="auto"/>
                                        <w:right w:val="none" w:sz="0" w:space="0" w:color="auto"/>
                                      </w:divBdr>
                                      <w:divsChild>
                                        <w:div w:id="205067031">
                                          <w:marLeft w:val="0"/>
                                          <w:marRight w:val="0"/>
                                          <w:marTop w:val="0"/>
                                          <w:marBottom w:val="0"/>
                                          <w:divBdr>
                                            <w:top w:val="none" w:sz="0" w:space="0" w:color="auto"/>
                                            <w:left w:val="none" w:sz="0" w:space="0" w:color="auto"/>
                                            <w:bottom w:val="none" w:sz="0" w:space="0" w:color="auto"/>
                                            <w:right w:val="none" w:sz="0" w:space="0" w:color="auto"/>
                                          </w:divBdr>
                                          <w:divsChild>
                                            <w:div w:id="800227120">
                                              <w:marLeft w:val="0"/>
                                              <w:marRight w:val="0"/>
                                              <w:marTop w:val="0"/>
                                              <w:marBottom w:val="0"/>
                                              <w:divBdr>
                                                <w:top w:val="none" w:sz="0" w:space="0" w:color="auto"/>
                                                <w:left w:val="none" w:sz="0" w:space="0" w:color="auto"/>
                                                <w:bottom w:val="none" w:sz="0" w:space="0" w:color="auto"/>
                                                <w:right w:val="none" w:sz="0" w:space="0" w:color="auto"/>
                                              </w:divBdr>
                                              <w:divsChild>
                                                <w:div w:id="1922133728">
                                                  <w:marLeft w:val="0"/>
                                                  <w:marRight w:val="0"/>
                                                  <w:marTop w:val="0"/>
                                                  <w:marBottom w:val="0"/>
                                                  <w:divBdr>
                                                    <w:top w:val="none" w:sz="0" w:space="0" w:color="auto"/>
                                                    <w:left w:val="none" w:sz="0" w:space="0" w:color="auto"/>
                                                    <w:bottom w:val="none" w:sz="0" w:space="0" w:color="auto"/>
                                                    <w:right w:val="none" w:sz="0" w:space="0" w:color="auto"/>
                                                  </w:divBdr>
                                                  <w:divsChild>
                                                    <w:div w:id="1478571775">
                                                      <w:marLeft w:val="0"/>
                                                      <w:marRight w:val="0"/>
                                                      <w:marTop w:val="0"/>
                                                      <w:marBottom w:val="0"/>
                                                      <w:divBdr>
                                                        <w:top w:val="none" w:sz="0" w:space="0" w:color="auto"/>
                                                        <w:left w:val="none" w:sz="0" w:space="0" w:color="auto"/>
                                                        <w:bottom w:val="none" w:sz="0" w:space="0" w:color="auto"/>
                                                        <w:right w:val="none" w:sz="0" w:space="0" w:color="auto"/>
                                                      </w:divBdr>
                                                    </w:div>
                                                  </w:divsChild>
                                                </w:div>
                                                <w:div w:id="481193968">
                                                  <w:marLeft w:val="0"/>
                                                  <w:marRight w:val="0"/>
                                                  <w:marTop w:val="0"/>
                                                  <w:marBottom w:val="0"/>
                                                  <w:divBdr>
                                                    <w:top w:val="none" w:sz="0" w:space="0" w:color="auto"/>
                                                    <w:left w:val="none" w:sz="0" w:space="0" w:color="auto"/>
                                                    <w:bottom w:val="none" w:sz="0" w:space="0" w:color="auto"/>
                                                    <w:right w:val="none" w:sz="0" w:space="0" w:color="auto"/>
                                                  </w:divBdr>
                                                  <w:divsChild>
                                                    <w:div w:id="81344890">
                                                      <w:marLeft w:val="0"/>
                                                      <w:marRight w:val="0"/>
                                                      <w:marTop w:val="0"/>
                                                      <w:marBottom w:val="0"/>
                                                      <w:divBdr>
                                                        <w:top w:val="none" w:sz="0" w:space="0" w:color="auto"/>
                                                        <w:left w:val="none" w:sz="0" w:space="0" w:color="auto"/>
                                                        <w:bottom w:val="none" w:sz="0" w:space="0" w:color="auto"/>
                                                        <w:right w:val="none" w:sz="0" w:space="0" w:color="auto"/>
                                                      </w:divBdr>
                                                    </w:div>
                                                  </w:divsChild>
                                                </w:div>
                                                <w:div w:id="857278489">
                                                  <w:marLeft w:val="0"/>
                                                  <w:marRight w:val="0"/>
                                                  <w:marTop w:val="0"/>
                                                  <w:marBottom w:val="0"/>
                                                  <w:divBdr>
                                                    <w:top w:val="none" w:sz="0" w:space="0" w:color="auto"/>
                                                    <w:left w:val="none" w:sz="0" w:space="0" w:color="auto"/>
                                                    <w:bottom w:val="none" w:sz="0" w:space="0" w:color="auto"/>
                                                    <w:right w:val="none" w:sz="0" w:space="0" w:color="auto"/>
                                                  </w:divBdr>
                                                  <w:divsChild>
                                                    <w:div w:id="588078685">
                                                      <w:marLeft w:val="0"/>
                                                      <w:marRight w:val="0"/>
                                                      <w:marTop w:val="0"/>
                                                      <w:marBottom w:val="0"/>
                                                      <w:divBdr>
                                                        <w:top w:val="none" w:sz="0" w:space="0" w:color="auto"/>
                                                        <w:left w:val="none" w:sz="0" w:space="0" w:color="auto"/>
                                                        <w:bottom w:val="none" w:sz="0" w:space="0" w:color="auto"/>
                                                        <w:right w:val="none" w:sz="0" w:space="0" w:color="auto"/>
                                                      </w:divBdr>
                                                    </w:div>
                                                  </w:divsChild>
                                                </w:div>
                                                <w:div w:id="201601577">
                                                  <w:marLeft w:val="0"/>
                                                  <w:marRight w:val="0"/>
                                                  <w:marTop w:val="0"/>
                                                  <w:marBottom w:val="0"/>
                                                  <w:divBdr>
                                                    <w:top w:val="none" w:sz="0" w:space="0" w:color="auto"/>
                                                    <w:left w:val="none" w:sz="0" w:space="0" w:color="auto"/>
                                                    <w:bottom w:val="none" w:sz="0" w:space="0" w:color="auto"/>
                                                    <w:right w:val="none" w:sz="0" w:space="0" w:color="auto"/>
                                                  </w:divBdr>
                                                  <w:divsChild>
                                                    <w:div w:id="636957686">
                                                      <w:marLeft w:val="0"/>
                                                      <w:marRight w:val="0"/>
                                                      <w:marTop w:val="0"/>
                                                      <w:marBottom w:val="0"/>
                                                      <w:divBdr>
                                                        <w:top w:val="none" w:sz="0" w:space="0" w:color="auto"/>
                                                        <w:left w:val="none" w:sz="0" w:space="0" w:color="auto"/>
                                                        <w:bottom w:val="none" w:sz="0" w:space="0" w:color="auto"/>
                                                        <w:right w:val="none" w:sz="0" w:space="0" w:color="auto"/>
                                                      </w:divBdr>
                                                    </w:div>
                                                  </w:divsChild>
                                                </w:div>
                                                <w:div w:id="1524443696">
                                                  <w:marLeft w:val="0"/>
                                                  <w:marRight w:val="0"/>
                                                  <w:marTop w:val="0"/>
                                                  <w:marBottom w:val="0"/>
                                                  <w:divBdr>
                                                    <w:top w:val="none" w:sz="0" w:space="0" w:color="auto"/>
                                                    <w:left w:val="none" w:sz="0" w:space="0" w:color="auto"/>
                                                    <w:bottom w:val="none" w:sz="0" w:space="0" w:color="auto"/>
                                                    <w:right w:val="none" w:sz="0" w:space="0" w:color="auto"/>
                                                  </w:divBdr>
                                                  <w:divsChild>
                                                    <w:div w:id="2027559019">
                                                      <w:marLeft w:val="0"/>
                                                      <w:marRight w:val="0"/>
                                                      <w:marTop w:val="0"/>
                                                      <w:marBottom w:val="0"/>
                                                      <w:divBdr>
                                                        <w:top w:val="none" w:sz="0" w:space="0" w:color="auto"/>
                                                        <w:left w:val="none" w:sz="0" w:space="0" w:color="auto"/>
                                                        <w:bottom w:val="none" w:sz="0" w:space="0" w:color="auto"/>
                                                        <w:right w:val="none" w:sz="0" w:space="0" w:color="auto"/>
                                                      </w:divBdr>
                                                    </w:div>
                                                  </w:divsChild>
                                                </w:div>
                                                <w:div w:id="1513494314">
                                                  <w:marLeft w:val="0"/>
                                                  <w:marRight w:val="0"/>
                                                  <w:marTop w:val="0"/>
                                                  <w:marBottom w:val="0"/>
                                                  <w:divBdr>
                                                    <w:top w:val="none" w:sz="0" w:space="0" w:color="auto"/>
                                                    <w:left w:val="none" w:sz="0" w:space="0" w:color="auto"/>
                                                    <w:bottom w:val="none" w:sz="0" w:space="0" w:color="auto"/>
                                                    <w:right w:val="none" w:sz="0" w:space="0" w:color="auto"/>
                                                  </w:divBdr>
                                                  <w:divsChild>
                                                    <w:div w:id="2087921482">
                                                      <w:marLeft w:val="0"/>
                                                      <w:marRight w:val="0"/>
                                                      <w:marTop w:val="0"/>
                                                      <w:marBottom w:val="0"/>
                                                      <w:divBdr>
                                                        <w:top w:val="none" w:sz="0" w:space="0" w:color="auto"/>
                                                        <w:left w:val="none" w:sz="0" w:space="0" w:color="auto"/>
                                                        <w:bottom w:val="none" w:sz="0" w:space="0" w:color="auto"/>
                                                        <w:right w:val="none" w:sz="0" w:space="0" w:color="auto"/>
                                                      </w:divBdr>
                                                    </w:div>
                                                  </w:divsChild>
                                                </w:div>
                                                <w:div w:id="1005401597">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846793473">
                                                  <w:marLeft w:val="0"/>
                                                  <w:marRight w:val="0"/>
                                                  <w:marTop w:val="0"/>
                                                  <w:marBottom w:val="0"/>
                                                  <w:divBdr>
                                                    <w:top w:val="none" w:sz="0" w:space="0" w:color="auto"/>
                                                    <w:left w:val="none" w:sz="0" w:space="0" w:color="auto"/>
                                                    <w:bottom w:val="none" w:sz="0" w:space="0" w:color="auto"/>
                                                    <w:right w:val="none" w:sz="0" w:space="0" w:color="auto"/>
                                                  </w:divBdr>
                                                </w:div>
                                                <w:div w:id="103505234">
                                                  <w:marLeft w:val="0"/>
                                                  <w:marRight w:val="0"/>
                                                  <w:marTop w:val="0"/>
                                                  <w:marBottom w:val="0"/>
                                                  <w:divBdr>
                                                    <w:top w:val="none" w:sz="0" w:space="0" w:color="auto"/>
                                                    <w:left w:val="none" w:sz="0" w:space="0" w:color="auto"/>
                                                    <w:bottom w:val="none" w:sz="0" w:space="0" w:color="auto"/>
                                                    <w:right w:val="none" w:sz="0" w:space="0" w:color="auto"/>
                                                  </w:divBdr>
                                                  <w:divsChild>
                                                    <w:div w:id="611598968">
                                                      <w:marLeft w:val="0"/>
                                                      <w:marRight w:val="0"/>
                                                      <w:marTop w:val="0"/>
                                                      <w:marBottom w:val="0"/>
                                                      <w:divBdr>
                                                        <w:top w:val="none" w:sz="0" w:space="0" w:color="auto"/>
                                                        <w:left w:val="none" w:sz="0" w:space="0" w:color="auto"/>
                                                        <w:bottom w:val="none" w:sz="0" w:space="0" w:color="auto"/>
                                                        <w:right w:val="none" w:sz="0" w:space="0" w:color="auto"/>
                                                      </w:divBdr>
                                                      <w:divsChild>
                                                        <w:div w:id="741366561">
                                                          <w:marLeft w:val="0"/>
                                                          <w:marRight w:val="0"/>
                                                          <w:marTop w:val="0"/>
                                                          <w:marBottom w:val="0"/>
                                                          <w:divBdr>
                                                            <w:top w:val="none" w:sz="0" w:space="0" w:color="auto"/>
                                                            <w:left w:val="none" w:sz="0" w:space="0" w:color="auto"/>
                                                            <w:bottom w:val="none" w:sz="0" w:space="0" w:color="auto"/>
                                                            <w:right w:val="none" w:sz="0" w:space="0" w:color="auto"/>
                                                          </w:divBdr>
                                                          <w:divsChild>
                                                            <w:div w:id="610166859">
                                                              <w:marLeft w:val="0"/>
                                                              <w:marRight w:val="0"/>
                                                              <w:marTop w:val="0"/>
                                                              <w:marBottom w:val="0"/>
                                                              <w:divBdr>
                                                                <w:top w:val="none" w:sz="0" w:space="0" w:color="auto"/>
                                                                <w:left w:val="none" w:sz="0" w:space="0" w:color="auto"/>
                                                                <w:bottom w:val="none" w:sz="0" w:space="0" w:color="auto"/>
                                                                <w:right w:val="none" w:sz="0" w:space="0" w:color="auto"/>
                                                              </w:divBdr>
                                                              <w:divsChild>
                                                                <w:div w:id="174881041">
                                                                  <w:marLeft w:val="0"/>
                                                                  <w:marRight w:val="0"/>
                                                                  <w:marTop w:val="0"/>
                                                                  <w:marBottom w:val="0"/>
                                                                  <w:divBdr>
                                                                    <w:top w:val="none" w:sz="0" w:space="0" w:color="auto"/>
                                                                    <w:left w:val="none" w:sz="0" w:space="0" w:color="auto"/>
                                                                    <w:bottom w:val="none" w:sz="0" w:space="0" w:color="auto"/>
                                                                    <w:right w:val="none" w:sz="0" w:space="0" w:color="auto"/>
                                                                  </w:divBdr>
                                                                  <w:divsChild>
                                                                    <w:div w:id="107035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9492213">
                          <w:marLeft w:val="0"/>
                          <w:marRight w:val="0"/>
                          <w:marTop w:val="0"/>
                          <w:marBottom w:val="0"/>
                          <w:divBdr>
                            <w:top w:val="none" w:sz="0" w:space="0" w:color="auto"/>
                            <w:left w:val="none" w:sz="0" w:space="0" w:color="auto"/>
                            <w:bottom w:val="none" w:sz="0" w:space="0" w:color="auto"/>
                            <w:right w:val="none" w:sz="0" w:space="0" w:color="auto"/>
                          </w:divBdr>
                          <w:divsChild>
                            <w:div w:id="1504468518">
                              <w:marLeft w:val="0"/>
                              <w:marRight w:val="0"/>
                              <w:marTop w:val="0"/>
                              <w:marBottom w:val="0"/>
                              <w:divBdr>
                                <w:top w:val="none" w:sz="0" w:space="0" w:color="auto"/>
                                <w:left w:val="none" w:sz="0" w:space="0" w:color="auto"/>
                                <w:bottom w:val="none" w:sz="0" w:space="0" w:color="auto"/>
                                <w:right w:val="none" w:sz="0" w:space="0" w:color="auto"/>
                              </w:divBdr>
                              <w:divsChild>
                                <w:div w:id="8199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680228">
                  <w:marLeft w:val="0"/>
                  <w:marRight w:val="0"/>
                  <w:marTop w:val="0"/>
                  <w:marBottom w:val="0"/>
                  <w:divBdr>
                    <w:top w:val="none" w:sz="0" w:space="0" w:color="auto"/>
                    <w:left w:val="none" w:sz="0" w:space="0" w:color="auto"/>
                    <w:bottom w:val="none" w:sz="0" w:space="0" w:color="auto"/>
                    <w:right w:val="none" w:sz="0" w:space="0" w:color="auto"/>
                  </w:divBdr>
                  <w:divsChild>
                    <w:div w:id="1590233124">
                      <w:marLeft w:val="0"/>
                      <w:marRight w:val="0"/>
                      <w:marTop w:val="0"/>
                      <w:marBottom w:val="0"/>
                      <w:divBdr>
                        <w:top w:val="none" w:sz="0" w:space="0" w:color="auto"/>
                        <w:left w:val="none" w:sz="0" w:space="0" w:color="auto"/>
                        <w:bottom w:val="none" w:sz="0" w:space="0" w:color="auto"/>
                        <w:right w:val="none" w:sz="0" w:space="0" w:color="auto"/>
                      </w:divBdr>
                      <w:divsChild>
                        <w:div w:id="744646902">
                          <w:marLeft w:val="0"/>
                          <w:marRight w:val="0"/>
                          <w:marTop w:val="0"/>
                          <w:marBottom w:val="0"/>
                          <w:divBdr>
                            <w:top w:val="none" w:sz="0" w:space="0" w:color="auto"/>
                            <w:left w:val="none" w:sz="0" w:space="0" w:color="auto"/>
                            <w:bottom w:val="none" w:sz="0" w:space="0" w:color="auto"/>
                            <w:right w:val="none" w:sz="0" w:space="0" w:color="auto"/>
                          </w:divBdr>
                        </w:div>
                      </w:divsChild>
                    </w:div>
                    <w:div w:id="1557081560">
                      <w:marLeft w:val="0"/>
                      <w:marRight w:val="0"/>
                      <w:marTop w:val="0"/>
                      <w:marBottom w:val="0"/>
                      <w:divBdr>
                        <w:top w:val="single" w:sz="6" w:space="2" w:color="00B1EC"/>
                        <w:left w:val="single" w:sz="6" w:space="2" w:color="00B1EC"/>
                        <w:bottom w:val="single" w:sz="6" w:space="2" w:color="00B1EC"/>
                        <w:right w:val="single" w:sz="6" w:space="2" w:color="00B1EC"/>
                      </w:divBdr>
                      <w:divsChild>
                        <w:div w:id="358508066">
                          <w:marLeft w:val="0"/>
                          <w:marRight w:val="0"/>
                          <w:marTop w:val="0"/>
                          <w:marBottom w:val="0"/>
                          <w:divBdr>
                            <w:top w:val="none" w:sz="0" w:space="0" w:color="auto"/>
                            <w:left w:val="none" w:sz="0" w:space="0" w:color="auto"/>
                            <w:bottom w:val="none" w:sz="0" w:space="0" w:color="auto"/>
                            <w:right w:val="none" w:sz="0" w:space="0" w:color="auto"/>
                          </w:divBdr>
                        </w:div>
                      </w:divsChild>
                    </w:div>
                    <w:div w:id="29117136">
                      <w:marLeft w:val="0"/>
                      <w:marRight w:val="0"/>
                      <w:marTop w:val="0"/>
                      <w:marBottom w:val="0"/>
                      <w:divBdr>
                        <w:top w:val="single" w:sz="6" w:space="2" w:color="00B1EC"/>
                        <w:left w:val="single" w:sz="6" w:space="2" w:color="00B1EC"/>
                        <w:bottom w:val="single" w:sz="6" w:space="2" w:color="00B1EC"/>
                        <w:right w:val="single" w:sz="6" w:space="2" w:color="00B1EC"/>
                      </w:divBdr>
                      <w:divsChild>
                        <w:div w:id="923607292">
                          <w:marLeft w:val="0"/>
                          <w:marRight w:val="0"/>
                          <w:marTop w:val="0"/>
                          <w:marBottom w:val="0"/>
                          <w:divBdr>
                            <w:top w:val="none" w:sz="0" w:space="0" w:color="auto"/>
                            <w:left w:val="none" w:sz="0" w:space="0" w:color="auto"/>
                            <w:bottom w:val="none" w:sz="0" w:space="0" w:color="auto"/>
                            <w:right w:val="none" w:sz="0" w:space="0" w:color="auto"/>
                          </w:divBdr>
                        </w:div>
                      </w:divsChild>
                    </w:div>
                    <w:div w:id="1895307793">
                      <w:marLeft w:val="0"/>
                      <w:marRight w:val="0"/>
                      <w:marTop w:val="0"/>
                      <w:marBottom w:val="0"/>
                      <w:divBdr>
                        <w:top w:val="single" w:sz="6" w:space="2" w:color="00B1EC"/>
                        <w:left w:val="single" w:sz="6" w:space="2" w:color="00B1EC"/>
                        <w:bottom w:val="single" w:sz="6" w:space="2" w:color="00B1EC"/>
                        <w:right w:val="single" w:sz="6" w:space="2" w:color="00B1EC"/>
                      </w:divBdr>
                      <w:divsChild>
                        <w:div w:id="794636314">
                          <w:marLeft w:val="0"/>
                          <w:marRight w:val="0"/>
                          <w:marTop w:val="0"/>
                          <w:marBottom w:val="0"/>
                          <w:divBdr>
                            <w:top w:val="none" w:sz="0" w:space="0" w:color="auto"/>
                            <w:left w:val="none" w:sz="0" w:space="0" w:color="auto"/>
                            <w:bottom w:val="none" w:sz="0" w:space="0" w:color="auto"/>
                            <w:right w:val="none" w:sz="0" w:space="0" w:color="auto"/>
                          </w:divBdr>
                        </w:div>
                      </w:divsChild>
                    </w:div>
                    <w:div w:id="1761754673">
                      <w:marLeft w:val="0"/>
                      <w:marRight w:val="0"/>
                      <w:marTop w:val="0"/>
                      <w:marBottom w:val="0"/>
                      <w:divBdr>
                        <w:top w:val="single" w:sz="6" w:space="2" w:color="00B1EC"/>
                        <w:left w:val="single" w:sz="6" w:space="2" w:color="00B1EC"/>
                        <w:bottom w:val="single" w:sz="6" w:space="2" w:color="00B1EC"/>
                        <w:right w:val="single" w:sz="6" w:space="2" w:color="00B1EC"/>
                      </w:divBdr>
                      <w:divsChild>
                        <w:div w:id="1192958120">
                          <w:marLeft w:val="0"/>
                          <w:marRight w:val="0"/>
                          <w:marTop w:val="0"/>
                          <w:marBottom w:val="0"/>
                          <w:divBdr>
                            <w:top w:val="none" w:sz="0" w:space="0" w:color="auto"/>
                            <w:left w:val="none" w:sz="0" w:space="0" w:color="auto"/>
                            <w:bottom w:val="none" w:sz="0" w:space="0" w:color="auto"/>
                            <w:right w:val="none" w:sz="0" w:space="0" w:color="auto"/>
                          </w:divBdr>
                        </w:div>
                      </w:divsChild>
                    </w:div>
                    <w:div w:id="131486436">
                      <w:marLeft w:val="0"/>
                      <w:marRight w:val="0"/>
                      <w:marTop w:val="0"/>
                      <w:marBottom w:val="0"/>
                      <w:divBdr>
                        <w:top w:val="single" w:sz="6" w:space="2" w:color="00B1EC"/>
                        <w:left w:val="single" w:sz="6" w:space="2" w:color="00B1EC"/>
                        <w:bottom w:val="single" w:sz="6" w:space="2" w:color="00B1EC"/>
                        <w:right w:val="single" w:sz="6" w:space="2" w:color="00B1EC"/>
                      </w:divBdr>
                      <w:divsChild>
                        <w:div w:id="130633597">
                          <w:marLeft w:val="0"/>
                          <w:marRight w:val="0"/>
                          <w:marTop w:val="0"/>
                          <w:marBottom w:val="0"/>
                          <w:divBdr>
                            <w:top w:val="none" w:sz="0" w:space="0" w:color="auto"/>
                            <w:left w:val="none" w:sz="0" w:space="0" w:color="auto"/>
                            <w:bottom w:val="none" w:sz="0" w:space="0" w:color="auto"/>
                            <w:right w:val="none" w:sz="0" w:space="0" w:color="auto"/>
                          </w:divBdr>
                        </w:div>
                      </w:divsChild>
                    </w:div>
                    <w:div w:id="483935677">
                      <w:marLeft w:val="0"/>
                      <w:marRight w:val="0"/>
                      <w:marTop w:val="0"/>
                      <w:marBottom w:val="0"/>
                      <w:divBdr>
                        <w:top w:val="single" w:sz="6" w:space="2" w:color="00B1EC"/>
                        <w:left w:val="single" w:sz="6" w:space="2" w:color="00B1EC"/>
                        <w:bottom w:val="single" w:sz="6" w:space="2" w:color="00B1EC"/>
                        <w:right w:val="single" w:sz="6" w:space="2" w:color="00B1EC"/>
                      </w:divBdr>
                      <w:divsChild>
                        <w:div w:id="186069353">
                          <w:marLeft w:val="0"/>
                          <w:marRight w:val="0"/>
                          <w:marTop w:val="0"/>
                          <w:marBottom w:val="0"/>
                          <w:divBdr>
                            <w:top w:val="none" w:sz="0" w:space="0" w:color="auto"/>
                            <w:left w:val="none" w:sz="0" w:space="0" w:color="auto"/>
                            <w:bottom w:val="none" w:sz="0" w:space="0" w:color="auto"/>
                            <w:right w:val="none" w:sz="0" w:space="0" w:color="auto"/>
                          </w:divBdr>
                        </w:div>
                      </w:divsChild>
                    </w:div>
                    <w:div w:id="154998384">
                      <w:marLeft w:val="0"/>
                      <w:marRight w:val="0"/>
                      <w:marTop w:val="0"/>
                      <w:marBottom w:val="0"/>
                      <w:divBdr>
                        <w:top w:val="single" w:sz="6" w:space="2" w:color="00B1EC"/>
                        <w:left w:val="single" w:sz="6" w:space="2" w:color="00B1EC"/>
                        <w:bottom w:val="single" w:sz="6" w:space="2" w:color="00B1EC"/>
                        <w:right w:val="single" w:sz="6" w:space="2" w:color="00B1EC"/>
                      </w:divBdr>
                      <w:divsChild>
                        <w:div w:id="454324759">
                          <w:marLeft w:val="0"/>
                          <w:marRight w:val="0"/>
                          <w:marTop w:val="0"/>
                          <w:marBottom w:val="0"/>
                          <w:divBdr>
                            <w:top w:val="none" w:sz="0" w:space="0" w:color="auto"/>
                            <w:left w:val="none" w:sz="0" w:space="0" w:color="auto"/>
                            <w:bottom w:val="none" w:sz="0" w:space="0" w:color="auto"/>
                            <w:right w:val="none" w:sz="0" w:space="0" w:color="auto"/>
                          </w:divBdr>
                        </w:div>
                      </w:divsChild>
                    </w:div>
                    <w:div w:id="249315483">
                      <w:marLeft w:val="0"/>
                      <w:marRight w:val="0"/>
                      <w:marTop w:val="0"/>
                      <w:marBottom w:val="0"/>
                      <w:divBdr>
                        <w:top w:val="single" w:sz="6" w:space="2" w:color="00B1EC"/>
                        <w:left w:val="single" w:sz="6" w:space="2" w:color="00B1EC"/>
                        <w:bottom w:val="single" w:sz="6" w:space="2" w:color="00B1EC"/>
                        <w:right w:val="single" w:sz="6" w:space="2" w:color="00B1EC"/>
                      </w:divBdr>
                      <w:divsChild>
                        <w:div w:id="5774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2420">
              <w:marLeft w:val="0"/>
              <w:marRight w:val="0"/>
              <w:marTop w:val="0"/>
              <w:marBottom w:val="0"/>
              <w:divBdr>
                <w:top w:val="none" w:sz="0" w:space="0" w:color="auto"/>
                <w:left w:val="none" w:sz="0" w:space="0" w:color="auto"/>
                <w:bottom w:val="none" w:sz="0" w:space="0" w:color="auto"/>
                <w:right w:val="none" w:sz="0" w:space="0" w:color="auto"/>
              </w:divBdr>
              <w:divsChild>
                <w:div w:id="637801228">
                  <w:marLeft w:val="0"/>
                  <w:marRight w:val="0"/>
                  <w:marTop w:val="0"/>
                  <w:marBottom w:val="0"/>
                  <w:divBdr>
                    <w:top w:val="none" w:sz="0" w:space="0" w:color="auto"/>
                    <w:left w:val="none" w:sz="0" w:space="0" w:color="auto"/>
                    <w:bottom w:val="none" w:sz="0" w:space="0" w:color="auto"/>
                    <w:right w:val="none" w:sz="0" w:space="0" w:color="auto"/>
                  </w:divBdr>
                  <w:divsChild>
                    <w:div w:id="7604709">
                      <w:marLeft w:val="0"/>
                      <w:marRight w:val="0"/>
                      <w:marTop w:val="0"/>
                      <w:marBottom w:val="0"/>
                      <w:divBdr>
                        <w:top w:val="none" w:sz="0" w:space="0" w:color="auto"/>
                        <w:left w:val="none" w:sz="0" w:space="0" w:color="auto"/>
                        <w:bottom w:val="none" w:sz="0" w:space="0" w:color="auto"/>
                        <w:right w:val="none" w:sz="0" w:space="0" w:color="auto"/>
                      </w:divBdr>
                    </w:div>
                  </w:divsChild>
                </w:div>
                <w:div w:id="1426420181">
                  <w:marLeft w:val="0"/>
                  <w:marRight w:val="0"/>
                  <w:marTop w:val="0"/>
                  <w:marBottom w:val="0"/>
                  <w:divBdr>
                    <w:top w:val="single" w:sz="6" w:space="2" w:color="00B1EC"/>
                    <w:left w:val="single" w:sz="6" w:space="2" w:color="00B1EC"/>
                    <w:bottom w:val="single" w:sz="6" w:space="2" w:color="00B1EC"/>
                    <w:right w:val="single" w:sz="6" w:space="2" w:color="00B1EC"/>
                  </w:divBdr>
                  <w:divsChild>
                    <w:div w:id="1566258065">
                      <w:marLeft w:val="0"/>
                      <w:marRight w:val="0"/>
                      <w:marTop w:val="0"/>
                      <w:marBottom w:val="0"/>
                      <w:divBdr>
                        <w:top w:val="none" w:sz="0" w:space="0" w:color="auto"/>
                        <w:left w:val="none" w:sz="0" w:space="0" w:color="auto"/>
                        <w:bottom w:val="none" w:sz="0" w:space="0" w:color="auto"/>
                        <w:right w:val="none" w:sz="0" w:space="0" w:color="auto"/>
                      </w:divBdr>
                    </w:div>
                  </w:divsChild>
                </w:div>
                <w:div w:id="342897279">
                  <w:marLeft w:val="0"/>
                  <w:marRight w:val="0"/>
                  <w:marTop w:val="0"/>
                  <w:marBottom w:val="0"/>
                  <w:divBdr>
                    <w:top w:val="single" w:sz="6" w:space="2" w:color="00B1EC"/>
                    <w:left w:val="single" w:sz="6" w:space="2" w:color="00B1EC"/>
                    <w:bottom w:val="single" w:sz="6" w:space="2" w:color="00B1EC"/>
                    <w:right w:val="single" w:sz="6" w:space="2" w:color="00B1EC"/>
                  </w:divBdr>
                  <w:divsChild>
                    <w:div w:id="1910261912">
                      <w:marLeft w:val="0"/>
                      <w:marRight w:val="0"/>
                      <w:marTop w:val="0"/>
                      <w:marBottom w:val="0"/>
                      <w:divBdr>
                        <w:top w:val="none" w:sz="0" w:space="0" w:color="auto"/>
                        <w:left w:val="none" w:sz="0" w:space="0" w:color="auto"/>
                        <w:bottom w:val="none" w:sz="0" w:space="0" w:color="auto"/>
                        <w:right w:val="none" w:sz="0" w:space="0" w:color="auto"/>
                      </w:divBdr>
                    </w:div>
                  </w:divsChild>
                </w:div>
                <w:div w:id="491455181">
                  <w:marLeft w:val="0"/>
                  <w:marRight w:val="0"/>
                  <w:marTop w:val="0"/>
                  <w:marBottom w:val="0"/>
                  <w:divBdr>
                    <w:top w:val="single" w:sz="6" w:space="2" w:color="00B1EC"/>
                    <w:left w:val="single" w:sz="6" w:space="2" w:color="00B1EC"/>
                    <w:bottom w:val="single" w:sz="6" w:space="2" w:color="00B1EC"/>
                    <w:right w:val="single" w:sz="6" w:space="2" w:color="00B1EC"/>
                  </w:divBdr>
                  <w:divsChild>
                    <w:div w:id="1757745624">
                      <w:marLeft w:val="0"/>
                      <w:marRight w:val="0"/>
                      <w:marTop w:val="0"/>
                      <w:marBottom w:val="0"/>
                      <w:divBdr>
                        <w:top w:val="none" w:sz="0" w:space="0" w:color="auto"/>
                        <w:left w:val="none" w:sz="0" w:space="0" w:color="auto"/>
                        <w:bottom w:val="none" w:sz="0" w:space="0" w:color="auto"/>
                        <w:right w:val="none" w:sz="0" w:space="0" w:color="auto"/>
                      </w:divBdr>
                    </w:div>
                  </w:divsChild>
                </w:div>
                <w:div w:id="755709940">
                  <w:marLeft w:val="0"/>
                  <w:marRight w:val="0"/>
                  <w:marTop w:val="0"/>
                  <w:marBottom w:val="0"/>
                  <w:divBdr>
                    <w:top w:val="single" w:sz="6" w:space="2" w:color="00B1EC"/>
                    <w:left w:val="single" w:sz="6" w:space="2" w:color="00B1EC"/>
                    <w:bottom w:val="single" w:sz="6" w:space="2" w:color="00B1EC"/>
                    <w:right w:val="single" w:sz="6" w:space="2" w:color="00B1EC"/>
                  </w:divBdr>
                  <w:divsChild>
                    <w:div w:id="803892373">
                      <w:marLeft w:val="0"/>
                      <w:marRight w:val="0"/>
                      <w:marTop w:val="0"/>
                      <w:marBottom w:val="0"/>
                      <w:divBdr>
                        <w:top w:val="none" w:sz="0" w:space="0" w:color="auto"/>
                        <w:left w:val="none" w:sz="0" w:space="0" w:color="auto"/>
                        <w:bottom w:val="none" w:sz="0" w:space="0" w:color="auto"/>
                        <w:right w:val="none" w:sz="0" w:space="0" w:color="auto"/>
                      </w:divBdr>
                    </w:div>
                  </w:divsChild>
                </w:div>
                <w:div w:id="1247811836">
                  <w:marLeft w:val="0"/>
                  <w:marRight w:val="0"/>
                  <w:marTop w:val="0"/>
                  <w:marBottom w:val="0"/>
                  <w:divBdr>
                    <w:top w:val="single" w:sz="6" w:space="2" w:color="00B1EC"/>
                    <w:left w:val="single" w:sz="6" w:space="2" w:color="00B1EC"/>
                    <w:bottom w:val="single" w:sz="6" w:space="2" w:color="00B1EC"/>
                    <w:right w:val="single" w:sz="6" w:space="2" w:color="00B1EC"/>
                  </w:divBdr>
                  <w:divsChild>
                    <w:div w:id="1411151445">
                      <w:marLeft w:val="0"/>
                      <w:marRight w:val="0"/>
                      <w:marTop w:val="0"/>
                      <w:marBottom w:val="0"/>
                      <w:divBdr>
                        <w:top w:val="none" w:sz="0" w:space="0" w:color="auto"/>
                        <w:left w:val="none" w:sz="0" w:space="0" w:color="auto"/>
                        <w:bottom w:val="none" w:sz="0" w:space="0" w:color="auto"/>
                        <w:right w:val="none" w:sz="0" w:space="0" w:color="auto"/>
                      </w:divBdr>
                    </w:div>
                  </w:divsChild>
                </w:div>
                <w:div w:id="2017461915">
                  <w:marLeft w:val="0"/>
                  <w:marRight w:val="0"/>
                  <w:marTop w:val="0"/>
                  <w:marBottom w:val="0"/>
                  <w:divBdr>
                    <w:top w:val="single" w:sz="6" w:space="2" w:color="00B1EC"/>
                    <w:left w:val="single" w:sz="6" w:space="2" w:color="00B1EC"/>
                    <w:bottom w:val="single" w:sz="6" w:space="2" w:color="00B1EC"/>
                    <w:right w:val="single" w:sz="6" w:space="2" w:color="00B1EC"/>
                  </w:divBdr>
                  <w:divsChild>
                    <w:div w:id="325400349">
                      <w:marLeft w:val="0"/>
                      <w:marRight w:val="0"/>
                      <w:marTop w:val="0"/>
                      <w:marBottom w:val="0"/>
                      <w:divBdr>
                        <w:top w:val="none" w:sz="0" w:space="0" w:color="auto"/>
                        <w:left w:val="none" w:sz="0" w:space="0" w:color="auto"/>
                        <w:bottom w:val="none" w:sz="0" w:space="0" w:color="auto"/>
                        <w:right w:val="none" w:sz="0" w:space="0" w:color="auto"/>
                      </w:divBdr>
                    </w:div>
                  </w:divsChild>
                </w:div>
                <w:div w:id="743836385">
                  <w:marLeft w:val="0"/>
                  <w:marRight w:val="0"/>
                  <w:marTop w:val="0"/>
                  <w:marBottom w:val="0"/>
                  <w:divBdr>
                    <w:top w:val="single" w:sz="6" w:space="2" w:color="00B1EC"/>
                    <w:left w:val="single" w:sz="6" w:space="2" w:color="00B1EC"/>
                    <w:bottom w:val="single" w:sz="6" w:space="2" w:color="00B1EC"/>
                    <w:right w:val="single" w:sz="6" w:space="2" w:color="00B1EC"/>
                  </w:divBdr>
                  <w:divsChild>
                    <w:div w:id="1891763498">
                      <w:marLeft w:val="0"/>
                      <w:marRight w:val="0"/>
                      <w:marTop w:val="0"/>
                      <w:marBottom w:val="0"/>
                      <w:divBdr>
                        <w:top w:val="none" w:sz="0" w:space="0" w:color="auto"/>
                        <w:left w:val="none" w:sz="0" w:space="0" w:color="auto"/>
                        <w:bottom w:val="none" w:sz="0" w:space="0" w:color="auto"/>
                        <w:right w:val="none" w:sz="0" w:space="0" w:color="auto"/>
                      </w:divBdr>
                    </w:div>
                  </w:divsChild>
                </w:div>
                <w:div w:id="323167929">
                  <w:marLeft w:val="0"/>
                  <w:marRight w:val="0"/>
                  <w:marTop w:val="0"/>
                  <w:marBottom w:val="0"/>
                  <w:divBdr>
                    <w:top w:val="single" w:sz="6" w:space="2" w:color="00B1EC"/>
                    <w:left w:val="single" w:sz="6" w:space="2" w:color="00B1EC"/>
                    <w:bottom w:val="single" w:sz="6" w:space="2" w:color="00B1EC"/>
                    <w:right w:val="single" w:sz="6" w:space="2" w:color="00B1EC"/>
                  </w:divBdr>
                  <w:divsChild>
                    <w:div w:id="504978385">
                      <w:marLeft w:val="0"/>
                      <w:marRight w:val="0"/>
                      <w:marTop w:val="0"/>
                      <w:marBottom w:val="0"/>
                      <w:divBdr>
                        <w:top w:val="none" w:sz="0" w:space="0" w:color="auto"/>
                        <w:left w:val="none" w:sz="0" w:space="0" w:color="auto"/>
                        <w:bottom w:val="none" w:sz="0" w:space="0" w:color="auto"/>
                        <w:right w:val="none" w:sz="0" w:space="0" w:color="auto"/>
                      </w:divBdr>
                    </w:div>
                  </w:divsChild>
                </w:div>
                <w:div w:id="1279532499">
                  <w:marLeft w:val="0"/>
                  <w:marRight w:val="0"/>
                  <w:marTop w:val="0"/>
                  <w:marBottom w:val="0"/>
                  <w:divBdr>
                    <w:top w:val="single" w:sz="6" w:space="2" w:color="00B1EC"/>
                    <w:left w:val="single" w:sz="6" w:space="2" w:color="00B1EC"/>
                    <w:bottom w:val="single" w:sz="6" w:space="2" w:color="00B1EC"/>
                    <w:right w:val="single" w:sz="6" w:space="2" w:color="00B1EC"/>
                  </w:divBdr>
                  <w:divsChild>
                    <w:div w:id="667632546">
                      <w:marLeft w:val="0"/>
                      <w:marRight w:val="0"/>
                      <w:marTop w:val="0"/>
                      <w:marBottom w:val="0"/>
                      <w:divBdr>
                        <w:top w:val="none" w:sz="0" w:space="0" w:color="auto"/>
                        <w:left w:val="none" w:sz="0" w:space="0" w:color="auto"/>
                        <w:bottom w:val="none" w:sz="0" w:space="0" w:color="auto"/>
                        <w:right w:val="none" w:sz="0" w:space="0" w:color="auto"/>
                      </w:divBdr>
                    </w:div>
                  </w:divsChild>
                </w:div>
                <w:div w:id="1448624376">
                  <w:marLeft w:val="0"/>
                  <w:marRight w:val="0"/>
                  <w:marTop w:val="0"/>
                  <w:marBottom w:val="0"/>
                  <w:divBdr>
                    <w:top w:val="single" w:sz="6" w:space="2" w:color="00B1EC"/>
                    <w:left w:val="single" w:sz="6" w:space="2" w:color="00B1EC"/>
                    <w:bottom w:val="single" w:sz="6" w:space="2" w:color="00B1EC"/>
                    <w:right w:val="single" w:sz="6" w:space="2" w:color="00B1EC"/>
                  </w:divBdr>
                  <w:divsChild>
                    <w:div w:id="372196099">
                      <w:marLeft w:val="0"/>
                      <w:marRight w:val="0"/>
                      <w:marTop w:val="0"/>
                      <w:marBottom w:val="0"/>
                      <w:divBdr>
                        <w:top w:val="none" w:sz="0" w:space="0" w:color="auto"/>
                        <w:left w:val="none" w:sz="0" w:space="0" w:color="auto"/>
                        <w:bottom w:val="none" w:sz="0" w:space="0" w:color="auto"/>
                        <w:right w:val="none" w:sz="0" w:space="0" w:color="auto"/>
                      </w:divBdr>
                    </w:div>
                  </w:divsChild>
                </w:div>
                <w:div w:id="1572236102">
                  <w:marLeft w:val="0"/>
                  <w:marRight w:val="0"/>
                  <w:marTop w:val="0"/>
                  <w:marBottom w:val="0"/>
                  <w:divBdr>
                    <w:top w:val="single" w:sz="6" w:space="2" w:color="00B1EC"/>
                    <w:left w:val="single" w:sz="6" w:space="2" w:color="00B1EC"/>
                    <w:bottom w:val="single" w:sz="6" w:space="2" w:color="00B1EC"/>
                    <w:right w:val="single" w:sz="6" w:space="2" w:color="00B1EC"/>
                  </w:divBdr>
                  <w:divsChild>
                    <w:div w:id="264076536">
                      <w:marLeft w:val="0"/>
                      <w:marRight w:val="0"/>
                      <w:marTop w:val="0"/>
                      <w:marBottom w:val="0"/>
                      <w:divBdr>
                        <w:top w:val="none" w:sz="0" w:space="0" w:color="auto"/>
                        <w:left w:val="none" w:sz="0" w:space="0" w:color="auto"/>
                        <w:bottom w:val="none" w:sz="0" w:space="0" w:color="auto"/>
                        <w:right w:val="none" w:sz="0" w:space="0" w:color="auto"/>
                      </w:divBdr>
                      <w:divsChild>
                        <w:div w:id="321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306402">
          <w:marLeft w:val="0"/>
          <w:marRight w:val="0"/>
          <w:marTop w:val="0"/>
          <w:marBottom w:val="0"/>
          <w:divBdr>
            <w:top w:val="single" w:sz="6" w:space="0" w:color="CFD7DB"/>
            <w:left w:val="none" w:sz="0" w:space="0" w:color="auto"/>
            <w:bottom w:val="none" w:sz="0" w:space="0" w:color="auto"/>
            <w:right w:val="none" w:sz="0" w:space="0" w:color="auto"/>
          </w:divBdr>
          <w:divsChild>
            <w:div w:id="1910530423">
              <w:marLeft w:val="0"/>
              <w:marRight w:val="0"/>
              <w:marTop w:val="0"/>
              <w:marBottom w:val="0"/>
              <w:divBdr>
                <w:top w:val="single" w:sz="6" w:space="8" w:color="3B3C3D"/>
                <w:left w:val="none" w:sz="0" w:space="0" w:color="auto"/>
                <w:bottom w:val="none" w:sz="0" w:space="8" w:color="auto"/>
                <w:right w:val="none" w:sz="0" w:space="0" w:color="auto"/>
              </w:divBdr>
              <w:divsChild>
                <w:div w:id="1356152549">
                  <w:marLeft w:val="0"/>
                  <w:marRight w:val="0"/>
                  <w:marTop w:val="0"/>
                  <w:marBottom w:val="0"/>
                  <w:divBdr>
                    <w:top w:val="none" w:sz="0" w:space="0" w:color="auto"/>
                    <w:left w:val="none" w:sz="0" w:space="0" w:color="auto"/>
                    <w:bottom w:val="none" w:sz="0" w:space="0" w:color="auto"/>
                    <w:right w:val="none" w:sz="0" w:space="0" w:color="auto"/>
                  </w:divBdr>
                  <w:divsChild>
                    <w:div w:id="1077899743">
                      <w:marLeft w:val="0"/>
                      <w:marRight w:val="0"/>
                      <w:marTop w:val="0"/>
                      <w:marBottom w:val="0"/>
                      <w:divBdr>
                        <w:top w:val="none" w:sz="0" w:space="0" w:color="auto"/>
                        <w:left w:val="none" w:sz="0" w:space="0" w:color="auto"/>
                        <w:bottom w:val="none" w:sz="0" w:space="0" w:color="auto"/>
                        <w:right w:val="none" w:sz="0" w:space="0" w:color="auto"/>
                      </w:divBdr>
                      <w:divsChild>
                        <w:div w:id="56322057">
                          <w:marLeft w:val="0"/>
                          <w:marRight w:val="0"/>
                          <w:marTop w:val="0"/>
                          <w:marBottom w:val="0"/>
                          <w:divBdr>
                            <w:top w:val="none" w:sz="0" w:space="0" w:color="auto"/>
                            <w:left w:val="none" w:sz="0" w:space="0" w:color="auto"/>
                            <w:bottom w:val="none" w:sz="0" w:space="0" w:color="auto"/>
                            <w:right w:val="none" w:sz="0" w:space="0" w:color="auto"/>
                          </w:divBdr>
                          <w:divsChild>
                            <w:div w:id="516844475">
                              <w:marLeft w:val="0"/>
                              <w:marRight w:val="0"/>
                              <w:marTop w:val="0"/>
                              <w:marBottom w:val="0"/>
                              <w:divBdr>
                                <w:top w:val="none" w:sz="0" w:space="0" w:color="auto"/>
                                <w:left w:val="none" w:sz="0" w:space="0" w:color="auto"/>
                                <w:bottom w:val="none" w:sz="0" w:space="0" w:color="auto"/>
                                <w:right w:val="none" w:sz="0" w:space="0" w:color="auto"/>
                              </w:divBdr>
                              <w:divsChild>
                                <w:div w:id="59880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29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957987">
      <w:bodyDiv w:val="1"/>
      <w:marLeft w:val="0"/>
      <w:marRight w:val="0"/>
      <w:marTop w:val="0"/>
      <w:marBottom w:val="0"/>
      <w:divBdr>
        <w:top w:val="none" w:sz="0" w:space="0" w:color="auto"/>
        <w:left w:val="none" w:sz="0" w:space="0" w:color="auto"/>
        <w:bottom w:val="none" w:sz="0" w:space="0" w:color="auto"/>
        <w:right w:val="none" w:sz="0" w:space="0" w:color="auto"/>
      </w:divBdr>
    </w:div>
    <w:div w:id="63637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hyperlink" Target="https://ohrana-tryda.com/node/620" TargetMode="Externa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5987</Words>
  <Characters>34128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4</cp:revision>
  <dcterms:created xsi:type="dcterms:W3CDTF">2022-09-14T08:40:00Z</dcterms:created>
  <dcterms:modified xsi:type="dcterms:W3CDTF">2022-09-17T11:59:00Z</dcterms:modified>
</cp:coreProperties>
</file>